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124C0B">
        <w:trPr>
          <w:trHeight w:hRule="exact" w:val="2948"/>
        </w:trPr>
        <w:tc>
          <w:tcPr>
            <w:tcW w:w="11186" w:type="dxa"/>
          </w:tcPr>
          <w:p w14:paraId="4D5B9393" w14:textId="499D347F"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Default="00D74AE1" w:rsidP="00CB1D11">
      <w:pPr>
        <w:suppressAutoHyphens/>
      </w:pPr>
    </w:p>
    <w:p w14:paraId="29B57269" w14:textId="77777777" w:rsidR="00124C0B" w:rsidRPr="00F55AD7" w:rsidRDefault="00124C0B" w:rsidP="00CB1D11">
      <w:pPr>
        <w:suppressAutoHyphens/>
      </w:pPr>
    </w:p>
    <w:p w14:paraId="333E9E95" w14:textId="74ABB384" w:rsidR="0093492E" w:rsidRPr="00F55AD7" w:rsidRDefault="002735DD" w:rsidP="00124C0B">
      <w:pPr>
        <w:pStyle w:val="Documentnumber"/>
        <w:suppressAutoHyphens/>
        <w:spacing w:after="120"/>
      </w:pPr>
      <w:r>
        <w:t>G</w:t>
      </w:r>
      <w:r w:rsidR="00D1621F">
        <w:rPr>
          <w:rFonts w:hint="eastAsia"/>
          <w:lang w:eastAsia="ko-KR"/>
        </w:rPr>
        <w:t>1185</w:t>
      </w:r>
      <w:r w:rsidR="0074084C">
        <w:t xml:space="preserve"> </w:t>
      </w:r>
    </w:p>
    <w:p w14:paraId="7E01EDAA" w14:textId="3C4733A5" w:rsidR="004E0BBB" w:rsidRPr="00335515" w:rsidRDefault="00D81AA3" w:rsidP="00B41921">
      <w:pPr>
        <w:pStyle w:val="Documentname"/>
      </w:pPr>
      <w:r>
        <w:t xml:space="preserve">Considerations for </w:t>
      </w:r>
      <w:r w:rsidR="001B7E49" w:rsidRPr="00335515">
        <w:t xml:space="preserve">Enhancing the </w:t>
      </w:r>
      <w:r w:rsidR="005514C0" w:rsidRPr="00335515">
        <w:t>S</w:t>
      </w:r>
      <w:r w:rsidR="001B7E49" w:rsidRPr="00335515">
        <w:t xml:space="preserve">afety and </w:t>
      </w:r>
      <w:r w:rsidR="005514C0" w:rsidRPr="00335515">
        <w:t>E</w:t>
      </w:r>
      <w:r w:rsidR="001B7E49" w:rsidRPr="00335515">
        <w:t xml:space="preserve">fficiency of </w:t>
      </w:r>
      <w:r w:rsidR="005514C0" w:rsidRPr="00335515">
        <w:t>N</w:t>
      </w:r>
      <w:r w:rsidR="001B7E49" w:rsidRPr="00335515">
        <w:t xml:space="preserve">avigation </w:t>
      </w:r>
      <w:r w:rsidR="005514C0" w:rsidRPr="00335515">
        <w:t>A</w:t>
      </w:r>
      <w:r w:rsidR="001B7E49" w:rsidRPr="00335515">
        <w:t xml:space="preserve">round </w:t>
      </w:r>
      <w:r w:rsidR="005514C0" w:rsidRPr="00335515">
        <w:t>O</w:t>
      </w:r>
      <w:r w:rsidR="001B7E49" w:rsidRPr="00335515">
        <w:t xml:space="preserve">ffshore </w:t>
      </w:r>
      <w:r w:rsidR="005514C0" w:rsidRPr="00335515">
        <w:t>R</w:t>
      </w:r>
      <w:r w:rsidR="00AB14EF" w:rsidRPr="00335515">
        <w:t xml:space="preserve">enewable </w:t>
      </w:r>
      <w:r w:rsidR="005514C0" w:rsidRPr="00335515">
        <w:t>E</w:t>
      </w:r>
      <w:r w:rsidR="00AB14EF" w:rsidRPr="00335515">
        <w:t xml:space="preserve">nergy </w:t>
      </w:r>
      <w:r w:rsidR="005514C0" w:rsidRPr="00335515">
        <w:t>I</w:t>
      </w:r>
      <w:r w:rsidR="00AB14EF" w:rsidRPr="00335515">
        <w:t>nstallations</w:t>
      </w:r>
      <w:r w:rsidR="00F82334">
        <w:rPr>
          <w:rFonts w:hint="eastAsia"/>
          <w:lang w:eastAsia="ko-KR"/>
        </w:rPr>
        <w:t xml:space="preserve"> (OREI)</w:t>
      </w:r>
      <w:r w:rsidR="001B7E49" w:rsidRPr="00335515">
        <w:t xml:space="preserve"> </w:t>
      </w: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810A252" w:rsidR="004E0BBB" w:rsidRPr="00D91AD3" w:rsidRDefault="002735DD" w:rsidP="00CB1D11">
      <w:pPr>
        <w:pStyle w:val="Editionnumber"/>
        <w:suppressAutoHyphens/>
        <w:rPr>
          <w:highlight w:val="yellow"/>
        </w:rPr>
      </w:pPr>
      <w:r w:rsidRPr="00D91AD3">
        <w:rPr>
          <w:highlight w:val="yellow"/>
        </w:rPr>
        <w:t xml:space="preserve">Edition </w:t>
      </w:r>
      <w:r w:rsidR="00F46431" w:rsidRPr="00D91AD3">
        <w:rPr>
          <w:highlight w:val="yellow"/>
        </w:rPr>
        <w:t>2.0</w:t>
      </w:r>
    </w:p>
    <w:p w14:paraId="1BD0CECB" w14:textId="2147CDDE" w:rsidR="004E0BBB" w:rsidRDefault="00620F5B" w:rsidP="00CB1D11">
      <w:pPr>
        <w:pStyle w:val="Documentdate"/>
        <w:suppressAutoHyphens/>
      </w:pPr>
      <w:r w:rsidRPr="00D91AD3">
        <w:rPr>
          <w:highlight w:val="yellow"/>
        </w:rPr>
        <w:t xml:space="preserve">December </w:t>
      </w:r>
      <w:ins w:id="0" w:author="Sundklev Monica" w:date="2025-10-22T09:07:00Z">
        <w:r w:rsidR="00AC18D5">
          <w:rPr>
            <w:highlight w:val="yellow"/>
          </w:rPr>
          <w:t>2025</w:t>
        </w:r>
      </w:ins>
      <w:del w:id="1" w:author="Sundklev Monica" w:date="2025-10-22T09:07:00Z">
        <w:r w:rsidR="00F46431" w:rsidRPr="00D91AD3" w:rsidDel="00AC18D5">
          <w:rPr>
            <w:highlight w:val="yellow"/>
          </w:rPr>
          <w:delText>xxxx</w:delText>
        </w:r>
      </w:del>
    </w:p>
    <w:p w14:paraId="3499F479" w14:textId="77777777" w:rsidR="00BC27F6" w:rsidRDefault="00BC27F6" w:rsidP="00CB1D11">
      <w:pPr>
        <w:suppressAutoHyphens/>
      </w:pPr>
    </w:p>
    <w:p w14:paraId="11449EAD" w14:textId="3DA45142" w:rsidR="000E0EC6" w:rsidRPr="00B916FD" w:rsidRDefault="00F404B9" w:rsidP="00CB1D11">
      <w:pPr>
        <w:pStyle w:val="MRN"/>
        <w:suppressAutoHyphens/>
        <w:rPr>
          <w:lang w:val="it-IT"/>
        </w:rPr>
        <w:sectPr w:rsidR="000E0EC6" w:rsidRPr="00B916FD" w:rsidSect="00D10FE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B916FD">
        <w:rPr>
          <w:highlight w:val="yellow"/>
          <w:lang w:val="it-IT"/>
        </w:rPr>
        <w:t>urn:mrn:iala:pub:g</w:t>
      </w:r>
      <w:r w:rsidR="00D1621F" w:rsidRPr="00B916FD">
        <w:rPr>
          <w:highlight w:val="yellow"/>
          <w:lang w:val="it-IT" w:eastAsia="ko-KR"/>
        </w:rPr>
        <w:t>1185</w:t>
      </w:r>
      <w:r w:rsidR="008C08E7" w:rsidRPr="00B916FD">
        <w:rPr>
          <w:highlight w:val="yellow"/>
          <w:lang w:val="it-IT" w:eastAsia="ko-KR"/>
        </w:rPr>
        <w:t>:ed</w:t>
      </w:r>
      <w:ins w:id="2" w:author="Sundklev Monica" w:date="2025-10-22T09:04:00Z">
        <w:r w:rsidR="00AC18D5">
          <w:rPr>
            <w:highlight w:val="yellow"/>
            <w:lang w:val="it-IT" w:eastAsia="ko-KR"/>
          </w:rPr>
          <w:t>2</w:t>
        </w:r>
      </w:ins>
      <w:del w:id="3" w:author="Sundklev Monica" w:date="2025-10-22T09:04:00Z">
        <w:r w:rsidR="008C08E7" w:rsidRPr="00B916FD" w:rsidDel="00AC18D5">
          <w:rPr>
            <w:highlight w:val="yellow"/>
            <w:lang w:val="it-IT" w:eastAsia="ko-KR"/>
          </w:rPr>
          <w:delText>1</w:delText>
        </w:r>
      </w:del>
      <w:r w:rsidR="008C08E7" w:rsidRPr="00B916FD">
        <w:rPr>
          <w:highlight w:val="yellow"/>
          <w:lang w:val="it-IT" w:eastAsia="ko-KR"/>
        </w:rPr>
        <w:t>.0</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3"/>
        <w:gridCol w:w="5904"/>
        <w:gridCol w:w="2518"/>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192BA878" w:rsidR="00914E26" w:rsidRPr="00FB2048" w:rsidRDefault="00EE4F84" w:rsidP="00CB1D11">
            <w:pPr>
              <w:pStyle w:val="Tabletext"/>
              <w:suppressAutoHyphens/>
              <w:rPr>
                <w:lang w:eastAsia="ko-KR"/>
              </w:rPr>
            </w:pPr>
            <w:r w:rsidRPr="00FB2048">
              <w:rPr>
                <w:rFonts w:hint="eastAsia"/>
                <w:lang w:eastAsia="ko-KR"/>
              </w:rPr>
              <w:t>December 2024</w:t>
            </w:r>
          </w:p>
        </w:tc>
        <w:tc>
          <w:tcPr>
            <w:tcW w:w="6025" w:type="dxa"/>
            <w:vAlign w:val="center"/>
          </w:tcPr>
          <w:p w14:paraId="1DF8FB2B" w14:textId="35CB962C" w:rsidR="00914E26" w:rsidRPr="00FB2048" w:rsidRDefault="005514C0" w:rsidP="00CB1D11">
            <w:pPr>
              <w:pStyle w:val="Tabletext"/>
              <w:suppressAutoHyphens/>
            </w:pPr>
            <w:r w:rsidRPr="00FB2048">
              <w:t>1</w:t>
            </w:r>
            <w:r w:rsidRPr="00FB2048">
              <w:rPr>
                <w:vertAlign w:val="superscript"/>
              </w:rPr>
              <w:t>st</w:t>
            </w:r>
            <w:r w:rsidRPr="00FB2048">
              <w:t xml:space="preserve"> issue</w:t>
            </w:r>
          </w:p>
        </w:tc>
        <w:tc>
          <w:tcPr>
            <w:tcW w:w="2552" w:type="dxa"/>
            <w:vAlign w:val="center"/>
          </w:tcPr>
          <w:p w14:paraId="73C856CB" w14:textId="7ACB48D2" w:rsidR="00914E26" w:rsidRPr="00FB2048" w:rsidRDefault="00E023D1" w:rsidP="00CB1D11">
            <w:pPr>
              <w:pStyle w:val="Tabletext"/>
              <w:suppressAutoHyphens/>
              <w:rPr>
                <w:lang w:eastAsia="ko-KR"/>
              </w:rPr>
            </w:pPr>
            <w:r w:rsidRPr="00FB2048">
              <w:rPr>
                <w:rFonts w:hint="eastAsia"/>
                <w:lang w:eastAsia="ko-KR"/>
              </w:rPr>
              <w:t xml:space="preserve">Transition </w:t>
            </w:r>
            <w:r w:rsidR="005514C0" w:rsidRPr="00FB2048">
              <w:t>Council</w:t>
            </w:r>
            <w:r w:rsidRPr="00FB2048">
              <w:rPr>
                <w:rFonts w:hint="eastAsia"/>
                <w:lang w:eastAsia="ko-KR"/>
              </w:rPr>
              <w:t xml:space="preserve"> </w:t>
            </w:r>
            <w:r w:rsidR="00EE4F84" w:rsidRPr="00FB2048">
              <w:rPr>
                <w:rFonts w:hint="eastAsia"/>
                <w:lang w:eastAsia="ko-KR"/>
              </w:rPr>
              <w:t>3</w:t>
            </w:r>
            <w:r w:rsidRPr="00FB2048">
              <w:rPr>
                <w:rFonts w:hint="eastAsia"/>
                <w:lang w:eastAsia="ko-KR"/>
              </w:rPr>
              <w:t xml:space="preserve"> </w:t>
            </w:r>
          </w:p>
        </w:tc>
      </w:tr>
      <w:tr w:rsidR="005E4659" w:rsidRPr="00F55AD7" w14:paraId="628C352F" w14:textId="77777777" w:rsidTr="00F404B9">
        <w:trPr>
          <w:trHeight w:val="851"/>
        </w:trPr>
        <w:tc>
          <w:tcPr>
            <w:tcW w:w="1908" w:type="dxa"/>
            <w:vAlign w:val="center"/>
          </w:tcPr>
          <w:p w14:paraId="61C2EDB7" w14:textId="5594B955" w:rsidR="00914E26" w:rsidRPr="00D91AD3" w:rsidRDefault="00D91AD3" w:rsidP="00CB1D11">
            <w:pPr>
              <w:pStyle w:val="Tabletext"/>
              <w:suppressAutoHyphens/>
              <w:rPr>
                <w:highlight w:val="yellow"/>
              </w:rPr>
            </w:pPr>
            <w:del w:id="4" w:author="Sundklev Monica" w:date="2025-10-22T08:27:00Z">
              <w:r w:rsidRPr="00D91AD3" w:rsidDel="00E90AEF">
                <w:rPr>
                  <w:highlight w:val="yellow"/>
                </w:rPr>
                <w:delText>xxxxxxxxx</w:delText>
              </w:r>
            </w:del>
            <w:ins w:id="5" w:author="Sundklev Monica" w:date="2025-10-22T08:27:00Z">
              <w:r w:rsidR="00E90AEF">
                <w:rPr>
                  <w:highlight w:val="yellow"/>
                </w:rPr>
                <w:t>December 2025</w:t>
              </w:r>
            </w:ins>
          </w:p>
        </w:tc>
        <w:tc>
          <w:tcPr>
            <w:tcW w:w="6025" w:type="dxa"/>
            <w:vAlign w:val="center"/>
          </w:tcPr>
          <w:p w14:paraId="0E266F22" w14:textId="56AD62C5" w:rsidR="00914E26" w:rsidRPr="00D91AD3" w:rsidRDefault="00D91AD3" w:rsidP="00CB1D11">
            <w:pPr>
              <w:pStyle w:val="Tabletext"/>
              <w:suppressAutoHyphens/>
              <w:rPr>
                <w:highlight w:val="yellow"/>
              </w:rPr>
            </w:pPr>
            <w:r w:rsidRPr="00D91AD3">
              <w:rPr>
                <w:highlight w:val="yellow"/>
              </w:rPr>
              <w:t>2</w:t>
            </w:r>
            <w:r w:rsidRPr="00D91AD3">
              <w:rPr>
                <w:highlight w:val="yellow"/>
                <w:vertAlign w:val="superscript"/>
              </w:rPr>
              <w:t>nd</w:t>
            </w:r>
            <w:r w:rsidRPr="00D91AD3">
              <w:rPr>
                <w:highlight w:val="yellow"/>
              </w:rPr>
              <w:t xml:space="preserve"> </w:t>
            </w:r>
            <w:commentRangeStart w:id="6"/>
            <w:r w:rsidRPr="00D91AD3">
              <w:rPr>
                <w:highlight w:val="yellow"/>
              </w:rPr>
              <w:t>Issue</w:t>
            </w:r>
            <w:commentRangeEnd w:id="6"/>
            <w:r w:rsidR="00E90AEF">
              <w:rPr>
                <w:rStyle w:val="CommentReference"/>
                <w:color w:val="auto"/>
              </w:rPr>
              <w:commentReference w:id="6"/>
            </w:r>
            <w:ins w:id="7" w:author="Sundklev Monica" w:date="2025-10-22T08:27:00Z">
              <w:r w:rsidR="00E90AEF">
                <w:rPr>
                  <w:highlight w:val="yellow"/>
                </w:rPr>
                <w:t>:</w:t>
              </w:r>
            </w:ins>
            <w:ins w:id="8" w:author="Sundklev Monica" w:date="2025-10-22T08:24:00Z">
              <w:r w:rsidR="00E90AEF">
                <w:rPr>
                  <w:highlight w:val="yellow"/>
                </w:rPr>
                <w:t xml:space="preserve"> </w:t>
              </w:r>
              <w:r w:rsidR="00E90AEF" w:rsidRPr="00D22B4D">
                <w:t xml:space="preserve">Review of the whole document by both ARM and VTS. </w:t>
              </w:r>
            </w:ins>
            <w:ins w:id="9" w:author="Sundklev Monica" w:date="2025-10-22T08:25:00Z">
              <w:r w:rsidR="00E90AEF" w:rsidRPr="00AC18D5">
                <w:t xml:space="preserve">The </w:t>
              </w:r>
            </w:ins>
            <w:ins w:id="10" w:author="Sundklev Monica" w:date="2025-10-22T09:11:00Z">
              <w:r w:rsidR="00D22B4D">
                <w:t>guideline</w:t>
              </w:r>
            </w:ins>
            <w:ins w:id="11" w:author="Sundklev Monica" w:date="2025-10-22T08:25:00Z">
              <w:r w:rsidR="00E90AEF" w:rsidRPr="00AC18D5">
                <w:t xml:space="preserve"> is now </w:t>
              </w:r>
              <w:r w:rsidR="00E90AEF" w:rsidRPr="004E1135">
                <w:t>associated</w:t>
              </w:r>
              <w:r w:rsidR="00E90AEF">
                <w:t xml:space="preserve"> with</w:t>
              </w:r>
              <w:r w:rsidR="00E90AEF" w:rsidRPr="00AC18D5">
                <w:t xml:space="preserve"> R1010</w:t>
              </w:r>
            </w:ins>
            <w:ins w:id="12" w:author="Sundklev Monica" w:date="2025-10-22T08:28:00Z">
              <w:r w:rsidR="00E90AEF">
                <w:t>.</w:t>
              </w:r>
            </w:ins>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0FEF">
          <w:headerReference w:type="even" r:id="rId21"/>
          <w:headerReference w:type="default" r:id="rId22"/>
          <w:footerReference w:type="default" r:id="rId23"/>
          <w:headerReference w:type="first" r:id="rId24"/>
          <w:pgSz w:w="11906" w:h="16838" w:code="9"/>
          <w:pgMar w:top="567" w:right="794" w:bottom="567" w:left="907" w:header="567" w:footer="850" w:gutter="0"/>
          <w:cols w:space="708"/>
          <w:docGrid w:linePitch="360"/>
        </w:sectPr>
      </w:pPr>
    </w:p>
    <w:p w14:paraId="0924016F" w14:textId="68C88948" w:rsidR="00933227" w:rsidRPr="00933227" w:rsidRDefault="000C2857">
      <w:pPr>
        <w:pStyle w:val="TOC1"/>
        <w:rPr>
          <w:b w:val="0"/>
          <w:caps w:val="0"/>
          <w:color w:val="auto"/>
          <w:kern w:val="2"/>
          <w:sz w:val="24"/>
          <w:szCs w:val="24"/>
          <w:lang w:eastAsia="sv-SE"/>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933227" w:rsidRPr="00843C68">
        <w:t>1.</w:t>
      </w:r>
      <w:r w:rsidR="00933227" w:rsidRPr="00933227">
        <w:rPr>
          <w:b w:val="0"/>
          <w:caps w:val="0"/>
          <w:color w:val="auto"/>
          <w:kern w:val="2"/>
          <w:sz w:val="24"/>
          <w:szCs w:val="24"/>
          <w:lang w:eastAsia="sv-SE"/>
          <w14:ligatures w14:val="standardContextual"/>
        </w:rPr>
        <w:tab/>
      </w:r>
      <w:r w:rsidR="00933227">
        <w:t>INTRODUCTION</w:t>
      </w:r>
      <w:r w:rsidR="00933227">
        <w:tab/>
      </w:r>
      <w:r w:rsidR="00933227">
        <w:fldChar w:fldCharType="begin"/>
      </w:r>
      <w:r w:rsidR="00933227">
        <w:instrText xml:space="preserve"> PAGEREF _Toc212014389 \h </w:instrText>
      </w:r>
      <w:r w:rsidR="00933227">
        <w:fldChar w:fldCharType="separate"/>
      </w:r>
      <w:r w:rsidR="00933227">
        <w:t>5</w:t>
      </w:r>
      <w:r w:rsidR="00933227">
        <w:fldChar w:fldCharType="end"/>
      </w:r>
    </w:p>
    <w:p w14:paraId="4557C070" w14:textId="017A1FA0" w:rsidR="00933227" w:rsidRPr="00933227" w:rsidRDefault="00933227">
      <w:pPr>
        <w:pStyle w:val="TOC2"/>
        <w:rPr>
          <w:color w:val="auto"/>
          <w:kern w:val="2"/>
          <w:sz w:val="24"/>
          <w:szCs w:val="24"/>
          <w:lang w:eastAsia="sv-SE"/>
          <w14:ligatures w14:val="standardContextual"/>
        </w:rPr>
      </w:pPr>
      <w:r w:rsidRPr="00843C68">
        <w:t>1.1.</w:t>
      </w:r>
      <w:r w:rsidRPr="00933227">
        <w:rPr>
          <w:color w:val="auto"/>
          <w:kern w:val="2"/>
          <w:sz w:val="24"/>
          <w:szCs w:val="24"/>
          <w:lang w:eastAsia="sv-SE"/>
          <w14:ligatures w14:val="standardContextual"/>
        </w:rPr>
        <w:tab/>
      </w:r>
      <w:r>
        <w:t>Background</w:t>
      </w:r>
      <w:r>
        <w:tab/>
      </w:r>
      <w:r>
        <w:fldChar w:fldCharType="begin"/>
      </w:r>
      <w:r>
        <w:instrText xml:space="preserve"> PAGEREF _Toc212014390 \h </w:instrText>
      </w:r>
      <w:r>
        <w:fldChar w:fldCharType="separate"/>
      </w:r>
      <w:r>
        <w:t>5</w:t>
      </w:r>
      <w:r>
        <w:fldChar w:fldCharType="end"/>
      </w:r>
    </w:p>
    <w:p w14:paraId="527E5C9B" w14:textId="625D2FF4" w:rsidR="00933227" w:rsidRPr="00933227" w:rsidRDefault="00933227">
      <w:pPr>
        <w:pStyle w:val="TOC2"/>
        <w:rPr>
          <w:color w:val="auto"/>
          <w:kern w:val="2"/>
          <w:sz w:val="24"/>
          <w:szCs w:val="24"/>
          <w:lang w:eastAsia="sv-SE"/>
          <w14:ligatures w14:val="standardContextual"/>
        </w:rPr>
      </w:pPr>
      <w:r w:rsidRPr="00843C68">
        <w:t>1.2.</w:t>
      </w:r>
      <w:r w:rsidRPr="00933227">
        <w:rPr>
          <w:color w:val="auto"/>
          <w:kern w:val="2"/>
          <w:sz w:val="24"/>
          <w:szCs w:val="24"/>
          <w:lang w:eastAsia="sv-SE"/>
          <w14:ligatures w14:val="standardContextual"/>
        </w:rPr>
        <w:tab/>
      </w:r>
      <w:r>
        <w:t>Purpose</w:t>
      </w:r>
      <w:r>
        <w:tab/>
      </w:r>
      <w:r>
        <w:fldChar w:fldCharType="begin"/>
      </w:r>
      <w:r>
        <w:instrText xml:space="preserve"> PAGEREF _Toc212014391 \h </w:instrText>
      </w:r>
      <w:r>
        <w:fldChar w:fldCharType="separate"/>
      </w:r>
      <w:r>
        <w:t>5</w:t>
      </w:r>
      <w:r>
        <w:fldChar w:fldCharType="end"/>
      </w:r>
    </w:p>
    <w:p w14:paraId="54B390EE" w14:textId="53F496F3" w:rsidR="00933227" w:rsidRPr="00933227" w:rsidRDefault="00933227">
      <w:pPr>
        <w:pStyle w:val="TOC2"/>
        <w:rPr>
          <w:color w:val="auto"/>
          <w:kern w:val="2"/>
          <w:sz w:val="24"/>
          <w:szCs w:val="24"/>
          <w:lang w:eastAsia="sv-SE"/>
          <w14:ligatures w14:val="standardContextual"/>
        </w:rPr>
      </w:pPr>
      <w:r w:rsidRPr="00843C68">
        <w:t>1.3.</w:t>
      </w:r>
      <w:r w:rsidRPr="00933227">
        <w:rPr>
          <w:color w:val="auto"/>
          <w:kern w:val="2"/>
          <w:sz w:val="24"/>
          <w:szCs w:val="24"/>
          <w:lang w:eastAsia="sv-SE"/>
          <w14:ligatures w14:val="standardContextual"/>
        </w:rPr>
        <w:tab/>
      </w:r>
      <w:r>
        <w:t>Scope</w:t>
      </w:r>
      <w:r>
        <w:tab/>
      </w:r>
      <w:r>
        <w:fldChar w:fldCharType="begin"/>
      </w:r>
      <w:r>
        <w:instrText xml:space="preserve"> PAGEREF _Toc212014392 \h </w:instrText>
      </w:r>
      <w:r>
        <w:fldChar w:fldCharType="separate"/>
      </w:r>
      <w:r>
        <w:t>5</w:t>
      </w:r>
      <w:r>
        <w:fldChar w:fldCharType="end"/>
      </w:r>
    </w:p>
    <w:p w14:paraId="07CBE683" w14:textId="518A8AE5" w:rsidR="00933227" w:rsidRPr="00933227" w:rsidRDefault="00933227">
      <w:pPr>
        <w:pStyle w:val="TOC1"/>
        <w:rPr>
          <w:b w:val="0"/>
          <w:caps w:val="0"/>
          <w:color w:val="auto"/>
          <w:kern w:val="2"/>
          <w:sz w:val="24"/>
          <w:szCs w:val="24"/>
          <w:lang w:eastAsia="sv-SE"/>
          <w14:ligatures w14:val="standardContextual"/>
        </w:rPr>
      </w:pPr>
      <w:r w:rsidRPr="00843C68">
        <w:t>2.</w:t>
      </w:r>
      <w:r w:rsidRPr="00933227">
        <w:rPr>
          <w:b w:val="0"/>
          <w:caps w:val="0"/>
          <w:color w:val="auto"/>
          <w:kern w:val="2"/>
          <w:sz w:val="24"/>
          <w:szCs w:val="24"/>
          <w:lang w:eastAsia="sv-SE"/>
          <w14:ligatures w14:val="standardContextual"/>
        </w:rPr>
        <w:tab/>
      </w:r>
      <w:r>
        <w:t>RISK MANAGEMENT</w:t>
      </w:r>
      <w:r>
        <w:tab/>
      </w:r>
      <w:r>
        <w:fldChar w:fldCharType="begin"/>
      </w:r>
      <w:r>
        <w:instrText xml:space="preserve"> PAGEREF _Toc212014393 \h </w:instrText>
      </w:r>
      <w:r>
        <w:fldChar w:fldCharType="separate"/>
      </w:r>
      <w:r>
        <w:t>5</w:t>
      </w:r>
      <w:r>
        <w:fldChar w:fldCharType="end"/>
      </w:r>
    </w:p>
    <w:p w14:paraId="3456E038" w14:textId="66F7A35F" w:rsidR="00933227" w:rsidRPr="00933227" w:rsidRDefault="00933227">
      <w:pPr>
        <w:pStyle w:val="TOC2"/>
        <w:rPr>
          <w:color w:val="auto"/>
          <w:kern w:val="2"/>
          <w:sz w:val="24"/>
          <w:szCs w:val="24"/>
          <w:lang w:eastAsia="sv-SE"/>
          <w14:ligatures w14:val="standardContextual"/>
        </w:rPr>
      </w:pPr>
      <w:r w:rsidRPr="00843C68">
        <w:t>2.1.</w:t>
      </w:r>
      <w:r w:rsidRPr="00933227">
        <w:rPr>
          <w:color w:val="auto"/>
          <w:kern w:val="2"/>
          <w:sz w:val="24"/>
          <w:szCs w:val="24"/>
          <w:lang w:eastAsia="sv-SE"/>
          <w14:ligatures w14:val="standardContextual"/>
        </w:rPr>
        <w:tab/>
      </w:r>
      <w:r>
        <w:t>Risk Assessment</w:t>
      </w:r>
      <w:r>
        <w:tab/>
      </w:r>
      <w:r>
        <w:fldChar w:fldCharType="begin"/>
      </w:r>
      <w:r>
        <w:instrText xml:space="preserve"> PAGEREF _Toc212014394 \h </w:instrText>
      </w:r>
      <w:r>
        <w:fldChar w:fldCharType="separate"/>
      </w:r>
      <w:r>
        <w:t>6</w:t>
      </w:r>
      <w:r>
        <w:fldChar w:fldCharType="end"/>
      </w:r>
    </w:p>
    <w:p w14:paraId="03E499C4" w14:textId="015AE597" w:rsidR="00933227" w:rsidRPr="00933227" w:rsidRDefault="00933227">
      <w:pPr>
        <w:pStyle w:val="TOC2"/>
        <w:rPr>
          <w:color w:val="auto"/>
          <w:kern w:val="2"/>
          <w:sz w:val="24"/>
          <w:szCs w:val="24"/>
          <w:lang w:eastAsia="sv-SE"/>
          <w14:ligatures w14:val="standardContextual"/>
        </w:rPr>
      </w:pPr>
      <w:r w:rsidRPr="00843C68">
        <w:t>2.2.</w:t>
      </w:r>
      <w:r w:rsidRPr="00933227">
        <w:rPr>
          <w:color w:val="auto"/>
          <w:kern w:val="2"/>
          <w:sz w:val="24"/>
          <w:szCs w:val="24"/>
          <w:lang w:eastAsia="sv-SE"/>
          <w14:ligatures w14:val="standardContextual"/>
        </w:rPr>
        <w:tab/>
      </w:r>
      <w:r>
        <w:t>Mitigation Measures</w:t>
      </w:r>
      <w:r>
        <w:tab/>
      </w:r>
      <w:r>
        <w:fldChar w:fldCharType="begin"/>
      </w:r>
      <w:r>
        <w:instrText xml:space="preserve"> PAGEREF _Toc212014395 \h </w:instrText>
      </w:r>
      <w:r>
        <w:fldChar w:fldCharType="separate"/>
      </w:r>
      <w:r>
        <w:t>6</w:t>
      </w:r>
      <w:r>
        <w:fldChar w:fldCharType="end"/>
      </w:r>
    </w:p>
    <w:p w14:paraId="73EBAA60" w14:textId="796DC34C" w:rsidR="00933227" w:rsidRPr="00933227" w:rsidRDefault="00933227">
      <w:pPr>
        <w:pStyle w:val="TOC1"/>
        <w:rPr>
          <w:b w:val="0"/>
          <w:caps w:val="0"/>
          <w:color w:val="auto"/>
          <w:kern w:val="2"/>
          <w:sz w:val="24"/>
          <w:szCs w:val="24"/>
          <w:lang w:eastAsia="sv-SE"/>
          <w14:ligatures w14:val="standardContextual"/>
        </w:rPr>
      </w:pPr>
      <w:r w:rsidRPr="00843C68">
        <w:t>3.</w:t>
      </w:r>
      <w:r w:rsidRPr="00933227">
        <w:rPr>
          <w:b w:val="0"/>
          <w:caps w:val="0"/>
          <w:color w:val="auto"/>
          <w:kern w:val="2"/>
          <w:sz w:val="24"/>
          <w:szCs w:val="24"/>
          <w:lang w:eastAsia="sv-SE"/>
          <w14:ligatures w14:val="standardContextual"/>
        </w:rPr>
        <w:tab/>
      </w:r>
      <w:r>
        <w:t>NAVIGATIONAL SAFETY</w:t>
      </w:r>
      <w:r>
        <w:tab/>
      </w:r>
      <w:r>
        <w:fldChar w:fldCharType="begin"/>
      </w:r>
      <w:r>
        <w:instrText xml:space="preserve"> PAGEREF _Toc212014396 \h </w:instrText>
      </w:r>
      <w:r>
        <w:fldChar w:fldCharType="separate"/>
      </w:r>
      <w:r>
        <w:t>7</w:t>
      </w:r>
      <w:r>
        <w:fldChar w:fldCharType="end"/>
      </w:r>
    </w:p>
    <w:p w14:paraId="32F40B3A" w14:textId="141DE2A4" w:rsidR="00933227" w:rsidRPr="00933227" w:rsidRDefault="00933227">
      <w:pPr>
        <w:pStyle w:val="TOC2"/>
        <w:rPr>
          <w:color w:val="auto"/>
          <w:kern w:val="2"/>
          <w:sz w:val="24"/>
          <w:szCs w:val="24"/>
          <w:lang w:eastAsia="sv-SE"/>
          <w14:ligatures w14:val="standardContextual"/>
        </w:rPr>
      </w:pPr>
      <w:r w:rsidRPr="00843C68">
        <w:t>3.1.</w:t>
      </w:r>
      <w:r w:rsidRPr="00933227">
        <w:rPr>
          <w:color w:val="auto"/>
          <w:kern w:val="2"/>
          <w:sz w:val="24"/>
          <w:szCs w:val="24"/>
          <w:lang w:eastAsia="sv-SE"/>
          <w14:ligatures w14:val="standardContextual"/>
        </w:rPr>
        <w:tab/>
      </w:r>
      <w:r>
        <w:t>Ships’ Routeing</w:t>
      </w:r>
      <w:r>
        <w:tab/>
      </w:r>
      <w:r>
        <w:fldChar w:fldCharType="begin"/>
      </w:r>
      <w:r>
        <w:instrText xml:space="preserve"> PAGEREF _Toc212014397 \h </w:instrText>
      </w:r>
      <w:r>
        <w:fldChar w:fldCharType="separate"/>
      </w:r>
      <w:r>
        <w:t>7</w:t>
      </w:r>
      <w:r>
        <w:fldChar w:fldCharType="end"/>
      </w:r>
    </w:p>
    <w:p w14:paraId="575F8EB4" w14:textId="59EB2269" w:rsidR="00933227" w:rsidRPr="00933227" w:rsidRDefault="00933227">
      <w:pPr>
        <w:pStyle w:val="TOC2"/>
        <w:rPr>
          <w:color w:val="auto"/>
          <w:kern w:val="2"/>
          <w:sz w:val="24"/>
          <w:szCs w:val="24"/>
          <w:lang w:eastAsia="sv-SE"/>
          <w14:ligatures w14:val="standardContextual"/>
        </w:rPr>
      </w:pPr>
      <w:r w:rsidRPr="00843C68">
        <w:t>3.2.</w:t>
      </w:r>
      <w:r w:rsidRPr="00933227">
        <w:rPr>
          <w:color w:val="auto"/>
          <w:kern w:val="2"/>
          <w:sz w:val="24"/>
          <w:szCs w:val="24"/>
          <w:lang w:eastAsia="sv-SE"/>
          <w14:ligatures w14:val="standardContextual"/>
        </w:rPr>
        <w:tab/>
      </w:r>
      <w:r>
        <w:t>Ship Reporting Systems</w:t>
      </w:r>
      <w:r>
        <w:tab/>
      </w:r>
      <w:r>
        <w:fldChar w:fldCharType="begin"/>
      </w:r>
      <w:r>
        <w:instrText xml:space="preserve"> PAGEREF _Toc212014398 \h </w:instrText>
      </w:r>
      <w:r>
        <w:fldChar w:fldCharType="separate"/>
      </w:r>
      <w:r>
        <w:t>7</w:t>
      </w:r>
      <w:r>
        <w:fldChar w:fldCharType="end"/>
      </w:r>
    </w:p>
    <w:p w14:paraId="07F2790B" w14:textId="732F343D" w:rsidR="00933227" w:rsidRPr="00933227" w:rsidRDefault="00933227">
      <w:pPr>
        <w:pStyle w:val="TOC2"/>
        <w:rPr>
          <w:color w:val="auto"/>
          <w:kern w:val="2"/>
          <w:sz w:val="24"/>
          <w:szCs w:val="24"/>
          <w:lang w:eastAsia="sv-SE"/>
          <w14:ligatures w14:val="standardContextual"/>
        </w:rPr>
      </w:pPr>
      <w:r w:rsidRPr="00843C68">
        <w:t>3.3.</w:t>
      </w:r>
      <w:r w:rsidRPr="00933227">
        <w:rPr>
          <w:color w:val="auto"/>
          <w:kern w:val="2"/>
          <w:sz w:val="24"/>
          <w:szCs w:val="24"/>
          <w:lang w:eastAsia="sv-SE"/>
          <w14:ligatures w14:val="standardContextual"/>
        </w:rPr>
        <w:tab/>
      </w:r>
      <w:r>
        <w:t>Vessel Traffic Services</w:t>
      </w:r>
      <w:r>
        <w:tab/>
      </w:r>
      <w:r>
        <w:fldChar w:fldCharType="begin"/>
      </w:r>
      <w:r>
        <w:instrText xml:space="preserve"> PAGEREF _Toc212014399 \h </w:instrText>
      </w:r>
      <w:r>
        <w:fldChar w:fldCharType="separate"/>
      </w:r>
      <w:r>
        <w:t>7</w:t>
      </w:r>
      <w:r>
        <w:fldChar w:fldCharType="end"/>
      </w:r>
    </w:p>
    <w:p w14:paraId="7C1A52D0" w14:textId="1FC00269" w:rsidR="00933227" w:rsidRPr="00933227" w:rsidRDefault="00933227">
      <w:pPr>
        <w:pStyle w:val="TOC2"/>
        <w:rPr>
          <w:color w:val="auto"/>
          <w:kern w:val="2"/>
          <w:sz w:val="24"/>
          <w:szCs w:val="24"/>
          <w:lang w:eastAsia="sv-SE"/>
          <w14:ligatures w14:val="standardContextual"/>
        </w:rPr>
      </w:pPr>
      <w:r w:rsidRPr="00843C68">
        <w:t>3.4.</w:t>
      </w:r>
      <w:r w:rsidRPr="00933227">
        <w:rPr>
          <w:color w:val="auto"/>
          <w:kern w:val="2"/>
          <w:sz w:val="24"/>
          <w:szCs w:val="24"/>
          <w:lang w:eastAsia="sv-SE"/>
          <w14:ligatures w14:val="standardContextual"/>
        </w:rPr>
        <w:tab/>
      </w:r>
      <w:r>
        <w:t>Safety Zones and PreCautionary Areas etc.</w:t>
      </w:r>
      <w:r>
        <w:tab/>
      </w:r>
      <w:r>
        <w:fldChar w:fldCharType="begin"/>
      </w:r>
      <w:r>
        <w:instrText xml:space="preserve"> PAGEREF _Toc212014400 \h </w:instrText>
      </w:r>
      <w:r>
        <w:fldChar w:fldCharType="separate"/>
      </w:r>
      <w:r>
        <w:t>8</w:t>
      </w:r>
      <w:r>
        <w:fldChar w:fldCharType="end"/>
      </w:r>
    </w:p>
    <w:p w14:paraId="18E80221" w14:textId="798941C3" w:rsidR="00933227" w:rsidRPr="00933227" w:rsidRDefault="00933227">
      <w:pPr>
        <w:pStyle w:val="TOC3"/>
        <w:tabs>
          <w:tab w:val="left" w:pos="1134"/>
        </w:tabs>
        <w:rPr>
          <w:noProof/>
          <w:color w:val="auto"/>
          <w:kern w:val="2"/>
          <w:sz w:val="24"/>
          <w:szCs w:val="24"/>
          <w:lang w:eastAsia="sv-SE"/>
          <w14:ligatures w14:val="standardContextual"/>
        </w:rPr>
      </w:pPr>
      <w:r w:rsidRPr="00843C68">
        <w:rPr>
          <w:noProof/>
        </w:rPr>
        <w:t>3.4.1.</w:t>
      </w:r>
      <w:r w:rsidRPr="00933227">
        <w:rPr>
          <w:noProof/>
          <w:color w:val="auto"/>
          <w:kern w:val="2"/>
          <w:sz w:val="24"/>
          <w:szCs w:val="24"/>
          <w:lang w:eastAsia="sv-SE"/>
          <w14:ligatures w14:val="standardContextual"/>
        </w:rPr>
        <w:tab/>
      </w:r>
      <w:r>
        <w:rPr>
          <w:noProof/>
        </w:rPr>
        <w:t>Safety Distances/Exclusion Zones</w:t>
      </w:r>
      <w:r>
        <w:rPr>
          <w:noProof/>
        </w:rPr>
        <w:tab/>
      </w:r>
      <w:r>
        <w:rPr>
          <w:noProof/>
        </w:rPr>
        <w:fldChar w:fldCharType="begin"/>
      </w:r>
      <w:r>
        <w:rPr>
          <w:noProof/>
        </w:rPr>
        <w:instrText xml:space="preserve"> PAGEREF _Toc212014401 \h </w:instrText>
      </w:r>
      <w:r>
        <w:rPr>
          <w:noProof/>
        </w:rPr>
      </w:r>
      <w:r>
        <w:rPr>
          <w:noProof/>
        </w:rPr>
        <w:fldChar w:fldCharType="separate"/>
      </w:r>
      <w:r>
        <w:rPr>
          <w:noProof/>
        </w:rPr>
        <w:t>9</w:t>
      </w:r>
      <w:r>
        <w:rPr>
          <w:noProof/>
        </w:rPr>
        <w:fldChar w:fldCharType="end"/>
      </w:r>
    </w:p>
    <w:p w14:paraId="17A67C8A" w14:textId="7776E98F" w:rsidR="00933227" w:rsidRPr="00933227" w:rsidRDefault="00933227">
      <w:pPr>
        <w:pStyle w:val="TOC2"/>
        <w:rPr>
          <w:color w:val="auto"/>
          <w:kern w:val="2"/>
          <w:sz w:val="24"/>
          <w:szCs w:val="24"/>
          <w:lang w:eastAsia="sv-SE"/>
          <w14:ligatures w14:val="standardContextual"/>
        </w:rPr>
      </w:pPr>
      <w:r w:rsidRPr="00843C68">
        <w:t>3.5.</w:t>
      </w:r>
      <w:r w:rsidRPr="00933227">
        <w:rPr>
          <w:color w:val="auto"/>
          <w:kern w:val="2"/>
          <w:sz w:val="24"/>
          <w:szCs w:val="24"/>
          <w:lang w:eastAsia="sv-SE"/>
          <w14:ligatures w14:val="standardContextual"/>
        </w:rPr>
        <w:tab/>
      </w:r>
      <w:r>
        <w:t>Lighting and Marking</w:t>
      </w:r>
      <w:r>
        <w:tab/>
      </w:r>
      <w:r>
        <w:fldChar w:fldCharType="begin"/>
      </w:r>
      <w:r>
        <w:instrText xml:space="preserve"> PAGEREF _Toc212014402 \h </w:instrText>
      </w:r>
      <w:r>
        <w:fldChar w:fldCharType="separate"/>
      </w:r>
      <w:r>
        <w:t>9</w:t>
      </w:r>
      <w:r>
        <w:fldChar w:fldCharType="end"/>
      </w:r>
    </w:p>
    <w:p w14:paraId="690477B9" w14:textId="2C89540C" w:rsidR="00933227" w:rsidRPr="00933227" w:rsidRDefault="00933227">
      <w:pPr>
        <w:pStyle w:val="TOC3"/>
        <w:tabs>
          <w:tab w:val="left" w:pos="1134"/>
        </w:tabs>
        <w:rPr>
          <w:noProof/>
          <w:color w:val="auto"/>
          <w:kern w:val="2"/>
          <w:sz w:val="24"/>
          <w:szCs w:val="24"/>
          <w:lang w:eastAsia="sv-SE"/>
          <w14:ligatures w14:val="standardContextual"/>
        </w:rPr>
      </w:pPr>
      <w:r w:rsidRPr="00843C68">
        <w:rPr>
          <w:noProof/>
        </w:rPr>
        <w:t>3.5.1.</w:t>
      </w:r>
      <w:r w:rsidRPr="00933227">
        <w:rPr>
          <w:noProof/>
          <w:color w:val="auto"/>
          <w:kern w:val="2"/>
          <w:sz w:val="24"/>
          <w:szCs w:val="24"/>
          <w:lang w:eastAsia="sv-SE"/>
          <w14:ligatures w14:val="standardContextual"/>
        </w:rPr>
        <w:tab/>
      </w:r>
      <w:r>
        <w:rPr>
          <w:noProof/>
        </w:rPr>
        <w:t>Adjacent developments and extensions</w:t>
      </w:r>
      <w:r>
        <w:rPr>
          <w:noProof/>
        </w:rPr>
        <w:tab/>
      </w:r>
      <w:r>
        <w:rPr>
          <w:noProof/>
        </w:rPr>
        <w:fldChar w:fldCharType="begin"/>
      </w:r>
      <w:r>
        <w:rPr>
          <w:noProof/>
        </w:rPr>
        <w:instrText xml:space="preserve"> PAGEREF _Toc212014403 \h </w:instrText>
      </w:r>
      <w:r>
        <w:rPr>
          <w:noProof/>
        </w:rPr>
      </w:r>
      <w:r>
        <w:rPr>
          <w:noProof/>
        </w:rPr>
        <w:fldChar w:fldCharType="separate"/>
      </w:r>
      <w:r>
        <w:rPr>
          <w:noProof/>
        </w:rPr>
        <w:t>9</w:t>
      </w:r>
      <w:r>
        <w:rPr>
          <w:noProof/>
        </w:rPr>
        <w:fldChar w:fldCharType="end"/>
      </w:r>
    </w:p>
    <w:p w14:paraId="6B71D9E2" w14:textId="41453A17" w:rsidR="00933227" w:rsidRPr="00933227" w:rsidRDefault="00933227">
      <w:pPr>
        <w:pStyle w:val="TOC2"/>
        <w:rPr>
          <w:color w:val="auto"/>
          <w:kern w:val="2"/>
          <w:sz w:val="24"/>
          <w:szCs w:val="24"/>
          <w:lang w:eastAsia="sv-SE"/>
          <w14:ligatures w14:val="standardContextual"/>
        </w:rPr>
      </w:pPr>
      <w:r w:rsidRPr="00843C68">
        <w:t>3.6.</w:t>
      </w:r>
      <w:r w:rsidRPr="00933227">
        <w:rPr>
          <w:color w:val="auto"/>
          <w:kern w:val="2"/>
          <w:sz w:val="24"/>
          <w:szCs w:val="24"/>
          <w:lang w:eastAsia="sv-SE"/>
          <w14:ligatures w14:val="standardContextual"/>
        </w:rPr>
        <w:tab/>
      </w:r>
      <w:r>
        <w:t>Nautical Charts and Publications</w:t>
      </w:r>
      <w:r>
        <w:tab/>
      </w:r>
      <w:r>
        <w:fldChar w:fldCharType="begin"/>
      </w:r>
      <w:r>
        <w:instrText xml:space="preserve"> PAGEREF _Toc212014404 \h </w:instrText>
      </w:r>
      <w:r>
        <w:fldChar w:fldCharType="separate"/>
      </w:r>
      <w:r>
        <w:t>10</w:t>
      </w:r>
      <w:r>
        <w:fldChar w:fldCharType="end"/>
      </w:r>
    </w:p>
    <w:p w14:paraId="09C09F9A" w14:textId="65EAE404" w:rsidR="00933227" w:rsidRPr="00933227" w:rsidRDefault="00933227">
      <w:pPr>
        <w:pStyle w:val="TOC2"/>
        <w:rPr>
          <w:color w:val="auto"/>
          <w:kern w:val="2"/>
          <w:sz w:val="24"/>
          <w:szCs w:val="24"/>
          <w:lang w:eastAsia="sv-SE"/>
          <w14:ligatures w14:val="standardContextual"/>
        </w:rPr>
      </w:pPr>
      <w:r w:rsidRPr="00843C68">
        <w:t>3.7.</w:t>
      </w:r>
      <w:r w:rsidRPr="00933227">
        <w:rPr>
          <w:color w:val="auto"/>
          <w:kern w:val="2"/>
          <w:sz w:val="24"/>
          <w:szCs w:val="24"/>
          <w:lang w:eastAsia="sv-SE"/>
          <w14:ligatures w14:val="standardContextual"/>
        </w:rPr>
        <w:tab/>
      </w:r>
      <w:r>
        <w:t>Obscuration of Other Vessels</w:t>
      </w:r>
      <w:r>
        <w:tab/>
      </w:r>
      <w:r>
        <w:fldChar w:fldCharType="begin"/>
      </w:r>
      <w:r>
        <w:instrText xml:space="preserve"> PAGEREF _Toc212014405 \h </w:instrText>
      </w:r>
      <w:r>
        <w:fldChar w:fldCharType="separate"/>
      </w:r>
      <w:r>
        <w:t>10</w:t>
      </w:r>
      <w:r>
        <w:fldChar w:fldCharType="end"/>
      </w:r>
    </w:p>
    <w:p w14:paraId="3DB78B05" w14:textId="1217841C" w:rsidR="00933227" w:rsidRPr="00933227" w:rsidRDefault="00933227">
      <w:pPr>
        <w:pStyle w:val="TOC2"/>
        <w:rPr>
          <w:color w:val="auto"/>
          <w:kern w:val="2"/>
          <w:sz w:val="24"/>
          <w:szCs w:val="24"/>
          <w:lang w:eastAsia="sv-SE"/>
          <w14:ligatures w14:val="standardContextual"/>
        </w:rPr>
      </w:pPr>
      <w:r w:rsidRPr="00843C68">
        <w:t>3.8.</w:t>
      </w:r>
      <w:r w:rsidRPr="00933227">
        <w:rPr>
          <w:color w:val="auto"/>
          <w:kern w:val="2"/>
          <w:sz w:val="24"/>
          <w:szCs w:val="24"/>
          <w:lang w:eastAsia="sv-SE"/>
          <w14:ligatures w14:val="standardContextual"/>
        </w:rPr>
        <w:tab/>
      </w:r>
      <w:r>
        <w:t>Impact on Communications</w:t>
      </w:r>
      <w:r>
        <w:tab/>
      </w:r>
      <w:r>
        <w:fldChar w:fldCharType="begin"/>
      </w:r>
      <w:r>
        <w:instrText xml:space="preserve"> PAGEREF _Toc212014406 \h </w:instrText>
      </w:r>
      <w:r>
        <w:fldChar w:fldCharType="separate"/>
      </w:r>
      <w:r>
        <w:t>10</w:t>
      </w:r>
      <w:r>
        <w:fldChar w:fldCharType="end"/>
      </w:r>
    </w:p>
    <w:p w14:paraId="455D21DF" w14:textId="25C9C1A8" w:rsidR="00933227" w:rsidRPr="00933227" w:rsidRDefault="00933227">
      <w:pPr>
        <w:pStyle w:val="TOC2"/>
        <w:rPr>
          <w:color w:val="auto"/>
          <w:kern w:val="2"/>
          <w:sz w:val="24"/>
          <w:szCs w:val="24"/>
          <w:lang w:eastAsia="sv-SE"/>
          <w14:ligatures w14:val="standardContextual"/>
        </w:rPr>
      </w:pPr>
      <w:r w:rsidRPr="00843C68">
        <w:t>3.9.</w:t>
      </w:r>
      <w:r w:rsidRPr="00933227">
        <w:rPr>
          <w:color w:val="auto"/>
          <w:kern w:val="2"/>
          <w:sz w:val="24"/>
          <w:szCs w:val="24"/>
          <w:lang w:eastAsia="sv-SE"/>
          <w14:ligatures w14:val="standardContextual"/>
        </w:rPr>
        <w:tab/>
      </w:r>
      <w:r>
        <w:t>Impact on Radar</w:t>
      </w:r>
      <w:r>
        <w:tab/>
      </w:r>
      <w:r>
        <w:fldChar w:fldCharType="begin"/>
      </w:r>
      <w:r>
        <w:instrText xml:space="preserve"> PAGEREF _Toc212014407 \h </w:instrText>
      </w:r>
      <w:r>
        <w:fldChar w:fldCharType="separate"/>
      </w:r>
      <w:r>
        <w:t>11</w:t>
      </w:r>
      <w:r>
        <w:fldChar w:fldCharType="end"/>
      </w:r>
    </w:p>
    <w:p w14:paraId="20E946CC" w14:textId="31D8BA48" w:rsidR="00933227" w:rsidRPr="00933227" w:rsidRDefault="00933227">
      <w:pPr>
        <w:pStyle w:val="TOC3"/>
        <w:tabs>
          <w:tab w:val="left" w:pos="1134"/>
        </w:tabs>
        <w:rPr>
          <w:noProof/>
          <w:color w:val="auto"/>
          <w:kern w:val="2"/>
          <w:sz w:val="24"/>
          <w:szCs w:val="24"/>
          <w:lang w:eastAsia="sv-SE"/>
          <w14:ligatures w14:val="standardContextual"/>
        </w:rPr>
      </w:pPr>
      <w:r w:rsidRPr="00843C68">
        <w:rPr>
          <w:noProof/>
        </w:rPr>
        <w:t>3.9.1.</w:t>
      </w:r>
      <w:r w:rsidRPr="00933227">
        <w:rPr>
          <w:noProof/>
          <w:color w:val="auto"/>
          <w:kern w:val="2"/>
          <w:sz w:val="24"/>
          <w:szCs w:val="24"/>
          <w:lang w:eastAsia="sv-SE"/>
          <w14:ligatures w14:val="standardContextual"/>
        </w:rPr>
        <w:tab/>
      </w:r>
      <w:r>
        <w:rPr>
          <w:noProof/>
        </w:rPr>
        <w:t>Impact on Shipborne Radar</w:t>
      </w:r>
      <w:r>
        <w:rPr>
          <w:noProof/>
        </w:rPr>
        <w:tab/>
      </w:r>
      <w:r>
        <w:rPr>
          <w:noProof/>
        </w:rPr>
        <w:fldChar w:fldCharType="begin"/>
      </w:r>
      <w:r>
        <w:rPr>
          <w:noProof/>
        </w:rPr>
        <w:instrText xml:space="preserve"> PAGEREF _Toc212014408 \h </w:instrText>
      </w:r>
      <w:r>
        <w:rPr>
          <w:noProof/>
        </w:rPr>
      </w:r>
      <w:r>
        <w:rPr>
          <w:noProof/>
        </w:rPr>
        <w:fldChar w:fldCharType="separate"/>
      </w:r>
      <w:r>
        <w:rPr>
          <w:noProof/>
        </w:rPr>
        <w:t>11</w:t>
      </w:r>
      <w:r>
        <w:rPr>
          <w:noProof/>
        </w:rPr>
        <w:fldChar w:fldCharType="end"/>
      </w:r>
    </w:p>
    <w:p w14:paraId="304DD155" w14:textId="3D50C30F" w:rsidR="00933227" w:rsidRPr="00933227" w:rsidRDefault="00933227">
      <w:pPr>
        <w:pStyle w:val="TOC3"/>
        <w:tabs>
          <w:tab w:val="left" w:pos="1134"/>
        </w:tabs>
        <w:rPr>
          <w:noProof/>
          <w:color w:val="auto"/>
          <w:kern w:val="2"/>
          <w:sz w:val="24"/>
          <w:szCs w:val="24"/>
          <w:lang w:eastAsia="sv-SE"/>
          <w14:ligatures w14:val="standardContextual"/>
        </w:rPr>
      </w:pPr>
      <w:r w:rsidRPr="00843C68">
        <w:rPr>
          <w:noProof/>
        </w:rPr>
        <w:t>3.9.2.</w:t>
      </w:r>
      <w:r w:rsidRPr="00933227">
        <w:rPr>
          <w:noProof/>
          <w:color w:val="auto"/>
          <w:kern w:val="2"/>
          <w:sz w:val="24"/>
          <w:szCs w:val="24"/>
          <w:lang w:eastAsia="sv-SE"/>
          <w14:ligatures w14:val="standardContextual"/>
        </w:rPr>
        <w:tab/>
      </w:r>
      <w:r w:rsidRPr="00843C68">
        <w:rPr>
          <w:noProof/>
          <w:lang w:val="en-US"/>
        </w:rPr>
        <w:t>Impact on VTS Radar</w:t>
      </w:r>
      <w:r>
        <w:rPr>
          <w:noProof/>
        </w:rPr>
        <w:tab/>
      </w:r>
      <w:r>
        <w:rPr>
          <w:noProof/>
        </w:rPr>
        <w:fldChar w:fldCharType="begin"/>
      </w:r>
      <w:r>
        <w:rPr>
          <w:noProof/>
        </w:rPr>
        <w:instrText xml:space="preserve"> PAGEREF _Toc212014409 \h </w:instrText>
      </w:r>
      <w:r>
        <w:rPr>
          <w:noProof/>
        </w:rPr>
      </w:r>
      <w:r>
        <w:rPr>
          <w:noProof/>
        </w:rPr>
        <w:fldChar w:fldCharType="separate"/>
      </w:r>
      <w:r>
        <w:rPr>
          <w:noProof/>
        </w:rPr>
        <w:t>12</w:t>
      </w:r>
      <w:r>
        <w:rPr>
          <w:noProof/>
        </w:rPr>
        <w:fldChar w:fldCharType="end"/>
      </w:r>
    </w:p>
    <w:p w14:paraId="34647FD3" w14:textId="051981C4" w:rsidR="00933227" w:rsidRPr="00933227" w:rsidRDefault="00933227">
      <w:pPr>
        <w:pStyle w:val="TOC2"/>
        <w:rPr>
          <w:color w:val="auto"/>
          <w:kern w:val="2"/>
          <w:sz w:val="24"/>
          <w:szCs w:val="24"/>
          <w:lang w:eastAsia="sv-SE"/>
          <w14:ligatures w14:val="standardContextual"/>
        </w:rPr>
      </w:pPr>
      <w:r w:rsidRPr="00843C68">
        <w:t>3.10.</w:t>
      </w:r>
      <w:r w:rsidRPr="00933227">
        <w:rPr>
          <w:color w:val="auto"/>
          <w:kern w:val="2"/>
          <w:sz w:val="24"/>
          <w:szCs w:val="24"/>
          <w:lang w:eastAsia="sv-SE"/>
          <w14:ligatures w14:val="standardContextual"/>
        </w:rPr>
        <w:tab/>
      </w:r>
      <w:r>
        <w:t>Weather</w:t>
      </w:r>
      <w:r>
        <w:tab/>
      </w:r>
      <w:r>
        <w:fldChar w:fldCharType="begin"/>
      </w:r>
      <w:r>
        <w:instrText xml:space="preserve"> PAGEREF _Toc212014410 \h </w:instrText>
      </w:r>
      <w:r>
        <w:fldChar w:fldCharType="separate"/>
      </w:r>
      <w:r>
        <w:t>12</w:t>
      </w:r>
      <w:r>
        <w:fldChar w:fldCharType="end"/>
      </w:r>
    </w:p>
    <w:p w14:paraId="0E88823E" w14:textId="1BA9B970" w:rsidR="00933227" w:rsidRPr="00933227" w:rsidRDefault="00933227">
      <w:pPr>
        <w:pStyle w:val="TOC2"/>
        <w:rPr>
          <w:color w:val="auto"/>
          <w:kern w:val="2"/>
          <w:sz w:val="24"/>
          <w:szCs w:val="24"/>
          <w:lang w:eastAsia="sv-SE"/>
          <w14:ligatures w14:val="standardContextual"/>
        </w:rPr>
      </w:pPr>
      <w:r w:rsidRPr="00843C68">
        <w:t>3.11.</w:t>
      </w:r>
      <w:r w:rsidRPr="00933227">
        <w:rPr>
          <w:color w:val="auto"/>
          <w:kern w:val="2"/>
          <w:sz w:val="24"/>
          <w:szCs w:val="24"/>
          <w:lang w:eastAsia="sv-SE"/>
          <w14:ligatures w14:val="standardContextual"/>
        </w:rPr>
        <w:tab/>
      </w:r>
      <w:r>
        <w:t>Ice and Sub Polar Regions</w:t>
      </w:r>
      <w:r>
        <w:tab/>
      </w:r>
      <w:r>
        <w:fldChar w:fldCharType="begin"/>
      </w:r>
      <w:r>
        <w:instrText xml:space="preserve"> PAGEREF _Toc212014411 \h </w:instrText>
      </w:r>
      <w:r>
        <w:fldChar w:fldCharType="separate"/>
      </w:r>
      <w:r>
        <w:t>12</w:t>
      </w:r>
      <w:r>
        <w:fldChar w:fldCharType="end"/>
      </w:r>
    </w:p>
    <w:p w14:paraId="25F94E08" w14:textId="24E9667F" w:rsidR="00933227" w:rsidRPr="00933227" w:rsidRDefault="00933227">
      <w:pPr>
        <w:pStyle w:val="TOC2"/>
        <w:rPr>
          <w:color w:val="auto"/>
          <w:kern w:val="2"/>
          <w:sz w:val="24"/>
          <w:szCs w:val="24"/>
          <w:lang w:eastAsia="sv-SE"/>
          <w14:ligatures w14:val="standardContextual"/>
        </w:rPr>
      </w:pPr>
      <w:r w:rsidRPr="00843C68">
        <w:t>3.12.</w:t>
      </w:r>
      <w:r w:rsidRPr="00933227">
        <w:rPr>
          <w:color w:val="auto"/>
          <w:kern w:val="2"/>
          <w:sz w:val="24"/>
          <w:szCs w:val="24"/>
          <w:lang w:eastAsia="sv-SE"/>
          <w14:ligatures w14:val="standardContextual"/>
        </w:rPr>
        <w:tab/>
      </w:r>
      <w:r>
        <w:t>Interaction with Aviation</w:t>
      </w:r>
      <w:r>
        <w:tab/>
      </w:r>
      <w:r>
        <w:fldChar w:fldCharType="begin"/>
      </w:r>
      <w:r>
        <w:instrText xml:space="preserve"> PAGEREF _Toc212014412 \h </w:instrText>
      </w:r>
      <w:r>
        <w:fldChar w:fldCharType="separate"/>
      </w:r>
      <w:r>
        <w:t>12</w:t>
      </w:r>
      <w:r>
        <w:fldChar w:fldCharType="end"/>
      </w:r>
    </w:p>
    <w:p w14:paraId="683343A6" w14:textId="59695950" w:rsidR="00933227" w:rsidRPr="00933227" w:rsidRDefault="00933227">
      <w:pPr>
        <w:pStyle w:val="TOC1"/>
        <w:rPr>
          <w:b w:val="0"/>
          <w:caps w:val="0"/>
          <w:color w:val="auto"/>
          <w:kern w:val="2"/>
          <w:sz w:val="24"/>
          <w:szCs w:val="24"/>
          <w:lang w:eastAsia="sv-SE"/>
          <w14:ligatures w14:val="standardContextual"/>
        </w:rPr>
      </w:pPr>
      <w:r w:rsidRPr="00843C68">
        <w:t>4.</w:t>
      </w:r>
      <w:r w:rsidRPr="00933227">
        <w:rPr>
          <w:b w:val="0"/>
          <w:caps w:val="0"/>
          <w:color w:val="auto"/>
          <w:kern w:val="2"/>
          <w:sz w:val="24"/>
          <w:szCs w:val="24"/>
          <w:lang w:eastAsia="sv-SE"/>
          <w14:ligatures w14:val="standardContextual"/>
        </w:rPr>
        <w:tab/>
      </w:r>
      <w:r>
        <w:t>INCIDENT RESPONSE</w:t>
      </w:r>
      <w:r>
        <w:tab/>
      </w:r>
      <w:r>
        <w:fldChar w:fldCharType="begin"/>
      </w:r>
      <w:r>
        <w:instrText xml:space="preserve"> PAGEREF _Toc212014413 \h </w:instrText>
      </w:r>
      <w:r>
        <w:fldChar w:fldCharType="separate"/>
      </w:r>
      <w:r>
        <w:t>12</w:t>
      </w:r>
      <w:r>
        <w:fldChar w:fldCharType="end"/>
      </w:r>
    </w:p>
    <w:p w14:paraId="11B720BB" w14:textId="58AC0EFE" w:rsidR="00933227" w:rsidRPr="00933227" w:rsidRDefault="00933227">
      <w:pPr>
        <w:pStyle w:val="TOC2"/>
        <w:rPr>
          <w:color w:val="auto"/>
          <w:kern w:val="2"/>
          <w:sz w:val="24"/>
          <w:szCs w:val="24"/>
          <w:lang w:eastAsia="sv-SE"/>
          <w14:ligatures w14:val="standardContextual"/>
        </w:rPr>
      </w:pPr>
      <w:r w:rsidRPr="00843C68">
        <w:t>4.1.</w:t>
      </w:r>
      <w:r w:rsidRPr="00933227">
        <w:rPr>
          <w:color w:val="auto"/>
          <w:kern w:val="2"/>
          <w:sz w:val="24"/>
          <w:szCs w:val="24"/>
          <w:lang w:eastAsia="sv-SE"/>
          <w14:ligatures w14:val="standardContextual"/>
        </w:rPr>
        <w:tab/>
      </w:r>
      <w:r>
        <w:t>Search and Rescue (SAR)</w:t>
      </w:r>
      <w:r>
        <w:tab/>
      </w:r>
      <w:r>
        <w:fldChar w:fldCharType="begin"/>
      </w:r>
      <w:r>
        <w:instrText xml:space="preserve"> PAGEREF _Toc212014414 \h </w:instrText>
      </w:r>
      <w:r>
        <w:fldChar w:fldCharType="separate"/>
      </w:r>
      <w:r>
        <w:t>12</w:t>
      </w:r>
      <w:r>
        <w:fldChar w:fldCharType="end"/>
      </w:r>
    </w:p>
    <w:p w14:paraId="396F6F37" w14:textId="01301147" w:rsidR="00933227" w:rsidRPr="00933227" w:rsidRDefault="00933227">
      <w:pPr>
        <w:pStyle w:val="TOC3"/>
        <w:tabs>
          <w:tab w:val="left" w:pos="1134"/>
        </w:tabs>
        <w:rPr>
          <w:noProof/>
          <w:color w:val="auto"/>
          <w:kern w:val="2"/>
          <w:sz w:val="24"/>
          <w:szCs w:val="24"/>
          <w:lang w:eastAsia="sv-SE"/>
          <w14:ligatures w14:val="standardContextual"/>
        </w:rPr>
      </w:pPr>
      <w:r w:rsidRPr="00843C68">
        <w:rPr>
          <w:noProof/>
        </w:rPr>
        <w:t>4.1.1.</w:t>
      </w:r>
      <w:r w:rsidRPr="00933227">
        <w:rPr>
          <w:noProof/>
          <w:color w:val="auto"/>
          <w:kern w:val="2"/>
          <w:sz w:val="24"/>
          <w:szCs w:val="24"/>
          <w:lang w:eastAsia="sv-SE"/>
          <w14:ligatures w14:val="standardContextual"/>
        </w:rPr>
        <w:tab/>
      </w:r>
      <w:r>
        <w:rPr>
          <w:noProof/>
        </w:rPr>
        <w:t>Refuge Areas</w:t>
      </w:r>
      <w:r>
        <w:rPr>
          <w:noProof/>
        </w:rPr>
        <w:tab/>
      </w:r>
      <w:r>
        <w:rPr>
          <w:noProof/>
        </w:rPr>
        <w:fldChar w:fldCharType="begin"/>
      </w:r>
      <w:r>
        <w:rPr>
          <w:noProof/>
        </w:rPr>
        <w:instrText xml:space="preserve"> PAGEREF _Toc212014415 \h </w:instrText>
      </w:r>
      <w:r>
        <w:rPr>
          <w:noProof/>
        </w:rPr>
      </w:r>
      <w:r>
        <w:rPr>
          <w:noProof/>
        </w:rPr>
        <w:fldChar w:fldCharType="separate"/>
      </w:r>
      <w:r>
        <w:rPr>
          <w:noProof/>
        </w:rPr>
        <w:t>13</w:t>
      </w:r>
      <w:r>
        <w:rPr>
          <w:noProof/>
        </w:rPr>
        <w:fldChar w:fldCharType="end"/>
      </w:r>
    </w:p>
    <w:p w14:paraId="030A5D30" w14:textId="0FDA95A0" w:rsidR="00933227" w:rsidRPr="00933227" w:rsidRDefault="00933227">
      <w:pPr>
        <w:pStyle w:val="TOC2"/>
        <w:rPr>
          <w:color w:val="auto"/>
          <w:kern w:val="2"/>
          <w:sz w:val="24"/>
          <w:szCs w:val="24"/>
          <w:lang w:eastAsia="sv-SE"/>
          <w14:ligatures w14:val="standardContextual"/>
        </w:rPr>
      </w:pPr>
      <w:r w:rsidRPr="00843C68">
        <w:t>4.2.</w:t>
      </w:r>
      <w:r w:rsidRPr="00933227">
        <w:rPr>
          <w:color w:val="auto"/>
          <w:kern w:val="2"/>
          <w:sz w:val="24"/>
          <w:szCs w:val="24"/>
          <w:lang w:eastAsia="sv-SE"/>
          <w14:ligatures w14:val="standardContextual"/>
        </w:rPr>
        <w:tab/>
      </w:r>
      <w:r>
        <w:t>Ship Loss of Propulsion</w:t>
      </w:r>
      <w:r>
        <w:tab/>
      </w:r>
      <w:r>
        <w:fldChar w:fldCharType="begin"/>
      </w:r>
      <w:r>
        <w:instrText xml:space="preserve"> PAGEREF _Toc212014416 \h </w:instrText>
      </w:r>
      <w:r>
        <w:fldChar w:fldCharType="separate"/>
      </w:r>
      <w:r>
        <w:t>13</w:t>
      </w:r>
      <w:r>
        <w:fldChar w:fldCharType="end"/>
      </w:r>
    </w:p>
    <w:p w14:paraId="3FA5A380" w14:textId="17723919" w:rsidR="00933227" w:rsidRPr="00933227" w:rsidRDefault="00933227">
      <w:pPr>
        <w:pStyle w:val="TOC2"/>
        <w:rPr>
          <w:color w:val="auto"/>
          <w:kern w:val="2"/>
          <w:sz w:val="24"/>
          <w:szCs w:val="24"/>
          <w:lang w:eastAsia="sv-SE"/>
          <w14:ligatures w14:val="standardContextual"/>
        </w:rPr>
      </w:pPr>
      <w:r w:rsidRPr="00843C68">
        <w:t>4.3.</w:t>
      </w:r>
      <w:r w:rsidRPr="00933227">
        <w:rPr>
          <w:color w:val="auto"/>
          <w:kern w:val="2"/>
          <w:sz w:val="24"/>
          <w:szCs w:val="24"/>
          <w:lang w:eastAsia="sv-SE"/>
          <w14:ligatures w14:val="standardContextual"/>
        </w:rPr>
        <w:tab/>
      </w:r>
      <w:r>
        <w:t>Collisions, Allisions and Groundings</w:t>
      </w:r>
      <w:r>
        <w:tab/>
      </w:r>
      <w:r>
        <w:fldChar w:fldCharType="begin"/>
      </w:r>
      <w:r>
        <w:instrText xml:space="preserve"> PAGEREF _Toc212014417 \h </w:instrText>
      </w:r>
      <w:r>
        <w:fldChar w:fldCharType="separate"/>
      </w:r>
      <w:r>
        <w:t>13</w:t>
      </w:r>
      <w:r>
        <w:fldChar w:fldCharType="end"/>
      </w:r>
    </w:p>
    <w:p w14:paraId="507E2DA8" w14:textId="7909DDA1" w:rsidR="00933227" w:rsidRPr="00933227" w:rsidRDefault="00933227">
      <w:pPr>
        <w:pStyle w:val="TOC1"/>
        <w:rPr>
          <w:b w:val="0"/>
          <w:caps w:val="0"/>
          <w:color w:val="auto"/>
          <w:kern w:val="2"/>
          <w:sz w:val="24"/>
          <w:szCs w:val="24"/>
          <w:lang w:eastAsia="sv-SE"/>
          <w14:ligatures w14:val="standardContextual"/>
        </w:rPr>
      </w:pPr>
      <w:r w:rsidRPr="00843C68">
        <w:t>5.</w:t>
      </w:r>
      <w:r w:rsidRPr="00933227">
        <w:rPr>
          <w:b w:val="0"/>
          <w:caps w:val="0"/>
          <w:color w:val="auto"/>
          <w:kern w:val="2"/>
          <w:sz w:val="24"/>
          <w:szCs w:val="24"/>
          <w:lang w:eastAsia="sv-SE"/>
          <w14:ligatures w14:val="standardContextual"/>
        </w:rPr>
        <w:tab/>
      </w:r>
      <w:r>
        <w:t>MARINE SPATIAL PLANNING</w:t>
      </w:r>
      <w:r>
        <w:tab/>
      </w:r>
      <w:r>
        <w:fldChar w:fldCharType="begin"/>
      </w:r>
      <w:r>
        <w:instrText xml:space="preserve"> PAGEREF _Toc212014418 \h </w:instrText>
      </w:r>
      <w:r>
        <w:fldChar w:fldCharType="separate"/>
      </w:r>
      <w:r>
        <w:t>13</w:t>
      </w:r>
      <w:r>
        <w:fldChar w:fldCharType="end"/>
      </w:r>
    </w:p>
    <w:p w14:paraId="13AA73CE" w14:textId="3D40E8DF" w:rsidR="00933227" w:rsidRPr="00933227" w:rsidRDefault="00933227">
      <w:pPr>
        <w:pStyle w:val="TOC2"/>
        <w:rPr>
          <w:color w:val="auto"/>
          <w:kern w:val="2"/>
          <w:sz w:val="24"/>
          <w:szCs w:val="24"/>
          <w:lang w:eastAsia="sv-SE"/>
          <w14:ligatures w14:val="standardContextual"/>
        </w:rPr>
      </w:pPr>
      <w:r w:rsidRPr="00843C68">
        <w:t>5.1.</w:t>
      </w:r>
      <w:r w:rsidRPr="00933227">
        <w:rPr>
          <w:color w:val="auto"/>
          <w:kern w:val="2"/>
          <w:sz w:val="24"/>
          <w:szCs w:val="24"/>
          <w:lang w:eastAsia="sv-SE"/>
          <w14:ligatures w14:val="standardContextual"/>
        </w:rPr>
        <w:tab/>
      </w:r>
      <w:r>
        <w:t>Freedom of Navigation and Innocent Passage</w:t>
      </w:r>
      <w:r>
        <w:tab/>
      </w:r>
      <w:r>
        <w:fldChar w:fldCharType="begin"/>
      </w:r>
      <w:r>
        <w:instrText xml:space="preserve"> PAGEREF _Toc212014419 \h </w:instrText>
      </w:r>
      <w:r>
        <w:fldChar w:fldCharType="separate"/>
      </w:r>
      <w:r>
        <w:t>14</w:t>
      </w:r>
      <w:r>
        <w:fldChar w:fldCharType="end"/>
      </w:r>
    </w:p>
    <w:p w14:paraId="0D295D49" w14:textId="2F9C5983" w:rsidR="00933227" w:rsidRPr="00933227" w:rsidRDefault="00933227">
      <w:pPr>
        <w:pStyle w:val="TOC1"/>
        <w:rPr>
          <w:b w:val="0"/>
          <w:caps w:val="0"/>
          <w:color w:val="auto"/>
          <w:kern w:val="2"/>
          <w:sz w:val="24"/>
          <w:szCs w:val="24"/>
          <w:lang w:eastAsia="sv-SE"/>
          <w14:ligatures w14:val="standardContextual"/>
        </w:rPr>
      </w:pPr>
      <w:r w:rsidRPr="00843C68">
        <w:rPr>
          <w:caps w:val="0"/>
        </w:rPr>
        <w:t>6.</w:t>
      </w:r>
      <w:r w:rsidRPr="00933227">
        <w:rPr>
          <w:b w:val="0"/>
          <w:caps w:val="0"/>
          <w:color w:val="auto"/>
          <w:kern w:val="2"/>
          <w:sz w:val="24"/>
          <w:szCs w:val="24"/>
          <w:lang w:eastAsia="sv-SE"/>
          <w14:ligatures w14:val="standardContextual"/>
        </w:rPr>
        <w:tab/>
      </w:r>
      <w:r w:rsidRPr="00843C68">
        <w:rPr>
          <w:caps w:val="0"/>
        </w:rPr>
        <w:t>OTHER CONSIDERATIONS</w:t>
      </w:r>
      <w:r>
        <w:tab/>
      </w:r>
      <w:r>
        <w:fldChar w:fldCharType="begin"/>
      </w:r>
      <w:r>
        <w:instrText xml:space="preserve"> PAGEREF _Toc212014420 \h </w:instrText>
      </w:r>
      <w:r>
        <w:fldChar w:fldCharType="separate"/>
      </w:r>
      <w:r>
        <w:t>14</w:t>
      </w:r>
      <w:r>
        <w:fldChar w:fldCharType="end"/>
      </w:r>
    </w:p>
    <w:p w14:paraId="06EC7CE2" w14:textId="65333F6B" w:rsidR="00933227" w:rsidRPr="00933227" w:rsidRDefault="00933227">
      <w:pPr>
        <w:pStyle w:val="TOC2"/>
        <w:rPr>
          <w:color w:val="auto"/>
          <w:kern w:val="2"/>
          <w:sz w:val="24"/>
          <w:szCs w:val="24"/>
          <w:lang w:eastAsia="sv-SE"/>
          <w14:ligatures w14:val="standardContextual"/>
        </w:rPr>
      </w:pPr>
      <w:r w:rsidRPr="00843C68">
        <w:t>6.1.</w:t>
      </w:r>
      <w:r w:rsidRPr="00933227">
        <w:rPr>
          <w:color w:val="auto"/>
          <w:kern w:val="2"/>
          <w:sz w:val="24"/>
          <w:szCs w:val="24"/>
          <w:lang w:eastAsia="sv-SE"/>
          <w14:ligatures w14:val="standardContextual"/>
        </w:rPr>
        <w:tab/>
      </w:r>
      <w:r>
        <w:t>Maritime Autonomous Surface Ships (MASS)</w:t>
      </w:r>
      <w:r>
        <w:tab/>
      </w:r>
      <w:r>
        <w:fldChar w:fldCharType="begin"/>
      </w:r>
      <w:r>
        <w:instrText xml:space="preserve"> PAGEREF _Toc212014421 \h </w:instrText>
      </w:r>
      <w:r>
        <w:fldChar w:fldCharType="separate"/>
      </w:r>
      <w:r>
        <w:t>14</w:t>
      </w:r>
      <w:r>
        <w:fldChar w:fldCharType="end"/>
      </w:r>
    </w:p>
    <w:p w14:paraId="397FA8E4" w14:textId="7371FA8D" w:rsidR="00933227" w:rsidRPr="00933227" w:rsidRDefault="00933227">
      <w:pPr>
        <w:pStyle w:val="TOC1"/>
        <w:rPr>
          <w:b w:val="0"/>
          <w:caps w:val="0"/>
          <w:color w:val="auto"/>
          <w:kern w:val="2"/>
          <w:sz w:val="24"/>
          <w:szCs w:val="24"/>
          <w:lang w:eastAsia="sv-SE"/>
          <w14:ligatures w14:val="standardContextual"/>
        </w:rPr>
      </w:pPr>
      <w:r w:rsidRPr="00843C68">
        <w:rPr>
          <w:caps w:val="0"/>
        </w:rPr>
        <w:t>7.</w:t>
      </w:r>
      <w:r w:rsidRPr="00933227">
        <w:rPr>
          <w:b w:val="0"/>
          <w:caps w:val="0"/>
          <w:color w:val="auto"/>
          <w:kern w:val="2"/>
          <w:sz w:val="24"/>
          <w:szCs w:val="24"/>
          <w:lang w:eastAsia="sv-SE"/>
          <w14:ligatures w14:val="standardContextual"/>
        </w:rPr>
        <w:tab/>
      </w:r>
      <w:r w:rsidRPr="00843C68">
        <w:rPr>
          <w:caps w:val="0"/>
        </w:rPr>
        <w:t>ACRONYMS AND ABREVIATIONS</w:t>
      </w:r>
      <w:r>
        <w:tab/>
      </w:r>
      <w:r>
        <w:fldChar w:fldCharType="begin"/>
      </w:r>
      <w:r>
        <w:instrText xml:space="preserve"> PAGEREF _Toc212014422 \h </w:instrText>
      </w:r>
      <w:r>
        <w:fldChar w:fldCharType="separate"/>
      </w:r>
      <w:r>
        <w:t>14</w:t>
      </w:r>
      <w:r>
        <w:fldChar w:fldCharType="end"/>
      </w:r>
    </w:p>
    <w:p w14:paraId="717F14E8" w14:textId="4C4EEC20" w:rsidR="00933227" w:rsidRDefault="00933227">
      <w:pPr>
        <w:pStyle w:val="TOC1"/>
        <w:rPr>
          <w:b w:val="0"/>
          <w:caps w:val="0"/>
          <w:color w:val="auto"/>
          <w:kern w:val="2"/>
          <w:sz w:val="24"/>
          <w:szCs w:val="24"/>
          <w:lang w:val="sv-SE" w:eastAsia="sv-SE"/>
          <w14:ligatures w14:val="standardContextual"/>
        </w:rPr>
      </w:pPr>
      <w:r w:rsidRPr="00843C68">
        <w:t>8.</w:t>
      </w:r>
      <w:r>
        <w:rPr>
          <w:b w:val="0"/>
          <w:caps w:val="0"/>
          <w:color w:val="auto"/>
          <w:kern w:val="2"/>
          <w:sz w:val="24"/>
          <w:szCs w:val="24"/>
          <w:lang w:val="sv-SE" w:eastAsia="sv-SE"/>
          <w14:ligatures w14:val="standardContextual"/>
        </w:rPr>
        <w:tab/>
      </w:r>
      <w:r>
        <w:t>REFERENCES</w:t>
      </w:r>
      <w:r>
        <w:tab/>
      </w:r>
      <w:r>
        <w:fldChar w:fldCharType="begin"/>
      </w:r>
      <w:r>
        <w:instrText xml:space="preserve"> PAGEREF _Toc212014423 \h </w:instrText>
      </w:r>
      <w:r>
        <w:fldChar w:fldCharType="separate"/>
      </w:r>
      <w:r>
        <w:t>15</w:t>
      </w:r>
      <w:r>
        <w:fldChar w:fldCharType="end"/>
      </w:r>
    </w:p>
    <w:p w14:paraId="3351FF91" w14:textId="437A766C" w:rsidR="00933227" w:rsidRDefault="00933227">
      <w:pPr>
        <w:pStyle w:val="TOC1"/>
        <w:rPr>
          <w:b w:val="0"/>
          <w:caps w:val="0"/>
          <w:color w:val="auto"/>
          <w:kern w:val="2"/>
          <w:sz w:val="24"/>
          <w:szCs w:val="24"/>
          <w:lang w:val="sv-SE" w:eastAsia="sv-SE"/>
          <w14:ligatures w14:val="standardContextual"/>
        </w:rPr>
      </w:pPr>
      <w:r w:rsidRPr="00843C68">
        <w:t>9.</w:t>
      </w:r>
      <w:r>
        <w:rPr>
          <w:b w:val="0"/>
          <w:caps w:val="0"/>
          <w:color w:val="auto"/>
          <w:kern w:val="2"/>
          <w:sz w:val="24"/>
          <w:szCs w:val="24"/>
          <w:lang w:val="sv-SE" w:eastAsia="sv-SE"/>
          <w14:ligatures w14:val="standardContextual"/>
        </w:rPr>
        <w:tab/>
      </w:r>
      <w:r>
        <w:t>FURTHER READING</w:t>
      </w:r>
      <w:r>
        <w:tab/>
      </w:r>
      <w:r>
        <w:fldChar w:fldCharType="begin"/>
      </w:r>
      <w:r>
        <w:instrText xml:space="preserve"> PAGEREF _Toc212014424 \h </w:instrText>
      </w:r>
      <w:r>
        <w:fldChar w:fldCharType="separate"/>
      </w:r>
      <w:r>
        <w:t>15</w:t>
      </w:r>
      <w:r>
        <w:fldChar w:fldCharType="end"/>
      </w:r>
    </w:p>
    <w:p w14:paraId="3136D6C3" w14:textId="6BC63E1B" w:rsidR="00642025" w:rsidRPr="00F55AD7" w:rsidRDefault="000C2857" w:rsidP="00CB1D11">
      <w:pPr>
        <w:pStyle w:val="BodyText"/>
        <w:suppressAutoHyphens/>
      </w:pPr>
      <w:r>
        <w:rPr>
          <w:rFonts w:eastAsia="Times New Roman" w:cs="Times New Roman"/>
          <w:b/>
          <w:noProof/>
          <w:color w:val="00558C" w:themeColor="accent1"/>
          <w:szCs w:val="20"/>
        </w:rPr>
        <w:lastRenderedPageBreak/>
        <w:fldChar w:fldCharType="end"/>
      </w:r>
    </w:p>
    <w:p w14:paraId="0BE26372" w14:textId="10557285" w:rsidR="00161325" w:rsidRPr="00CB7D0F" w:rsidRDefault="00161325" w:rsidP="00CB1D11">
      <w:pPr>
        <w:pStyle w:val="BodyText"/>
        <w:suppressAutoHyphens/>
      </w:pPr>
    </w:p>
    <w:p w14:paraId="070DC63A" w14:textId="77777777" w:rsidR="00994D97" w:rsidRPr="00F55AD7" w:rsidRDefault="00994D97" w:rsidP="00CB1D11">
      <w:pPr>
        <w:pStyle w:val="ListofFigures"/>
        <w:suppressAutoHyphens/>
      </w:pPr>
      <w:r w:rsidRPr="00F55AD7">
        <w:t>List of Figures</w:t>
      </w:r>
    </w:p>
    <w:p w14:paraId="6EFAC341" w14:textId="3D286D8E" w:rsidR="00BD3873" w:rsidRDefault="00906D03">
      <w:pPr>
        <w:pStyle w:val="TableofFigures"/>
        <w:rPr>
          <w:i w:val="0"/>
          <w:noProof/>
          <w:color w:val="auto"/>
          <w:kern w:val="2"/>
          <w:sz w:val="24"/>
          <w:szCs w:val="24"/>
          <w:lang w:eastAsia="en-GB"/>
          <w14:ligatures w14:val="standardContextual"/>
        </w:rPr>
      </w:pPr>
      <w:r>
        <w:rPr>
          <w:i w:val="0"/>
        </w:rPr>
        <w:fldChar w:fldCharType="begin"/>
      </w:r>
      <w:r>
        <w:rPr>
          <w:i w:val="0"/>
        </w:rPr>
        <w:instrText xml:space="preserve"> TOC \t "Figure caption,1" \c "Figure" </w:instrText>
      </w:r>
      <w:r>
        <w:rPr>
          <w:i w:val="0"/>
        </w:rPr>
        <w:fldChar w:fldCharType="separate"/>
      </w:r>
      <w:r w:rsidR="00BD3873">
        <w:rPr>
          <w:noProof/>
        </w:rPr>
        <w:t>Figure 1 Example of Charted Safety Zone from Portugal</w:t>
      </w:r>
      <w:r w:rsidR="00BD3873">
        <w:rPr>
          <w:noProof/>
        </w:rPr>
        <w:tab/>
      </w:r>
      <w:r w:rsidR="00BD3873">
        <w:rPr>
          <w:noProof/>
        </w:rPr>
        <w:fldChar w:fldCharType="begin"/>
      </w:r>
      <w:r w:rsidR="00BD3873">
        <w:rPr>
          <w:noProof/>
        </w:rPr>
        <w:instrText xml:space="preserve"> PAGEREF _Toc182151512 \h </w:instrText>
      </w:r>
      <w:r w:rsidR="00BD3873">
        <w:rPr>
          <w:noProof/>
        </w:rPr>
      </w:r>
      <w:r w:rsidR="00BD3873">
        <w:rPr>
          <w:noProof/>
        </w:rPr>
        <w:fldChar w:fldCharType="separate"/>
      </w:r>
      <w:r w:rsidR="00D908C5">
        <w:rPr>
          <w:noProof/>
        </w:rPr>
        <w:t>8</w:t>
      </w:r>
      <w:r w:rsidR="00BD3873">
        <w:rPr>
          <w:noProof/>
        </w:rPr>
        <w:fldChar w:fldCharType="end"/>
      </w:r>
    </w:p>
    <w:p w14:paraId="25217AAB" w14:textId="3701A062" w:rsidR="00BD3873" w:rsidRDefault="00BD3873">
      <w:pPr>
        <w:pStyle w:val="TableofFigures"/>
        <w:rPr>
          <w:i w:val="0"/>
          <w:noProof/>
          <w:color w:val="auto"/>
          <w:kern w:val="2"/>
          <w:sz w:val="24"/>
          <w:szCs w:val="24"/>
          <w:lang w:eastAsia="en-GB"/>
          <w14:ligatures w14:val="standardContextual"/>
        </w:rPr>
      </w:pPr>
      <w:r>
        <w:rPr>
          <w:noProof/>
        </w:rPr>
        <w:t>Figure 2 Example of Area to Be Avoided at Netherlands OREI shown on UKHO Chart</w:t>
      </w:r>
      <w:r>
        <w:rPr>
          <w:noProof/>
        </w:rPr>
        <w:tab/>
      </w:r>
      <w:r>
        <w:rPr>
          <w:noProof/>
        </w:rPr>
        <w:fldChar w:fldCharType="begin"/>
      </w:r>
      <w:r>
        <w:rPr>
          <w:noProof/>
        </w:rPr>
        <w:instrText xml:space="preserve"> PAGEREF _Toc182151513 \h </w:instrText>
      </w:r>
      <w:r>
        <w:rPr>
          <w:noProof/>
        </w:rPr>
      </w:r>
      <w:r>
        <w:rPr>
          <w:noProof/>
        </w:rPr>
        <w:fldChar w:fldCharType="separate"/>
      </w:r>
      <w:r w:rsidR="00D908C5">
        <w:rPr>
          <w:noProof/>
        </w:rPr>
        <w:t>8</w:t>
      </w:r>
      <w:r>
        <w:rPr>
          <w:noProof/>
        </w:rPr>
        <w:fldChar w:fldCharType="end"/>
      </w:r>
    </w:p>
    <w:p w14:paraId="106BB4E3" w14:textId="4D42CC94" w:rsidR="00BD3873" w:rsidRDefault="00BD3873">
      <w:pPr>
        <w:pStyle w:val="TableofFigures"/>
        <w:rPr>
          <w:i w:val="0"/>
          <w:noProof/>
          <w:color w:val="auto"/>
          <w:kern w:val="2"/>
          <w:sz w:val="24"/>
          <w:szCs w:val="24"/>
          <w:lang w:eastAsia="en-GB"/>
          <w14:ligatures w14:val="standardContextual"/>
        </w:rPr>
      </w:pPr>
      <w:r>
        <w:rPr>
          <w:noProof/>
        </w:rPr>
        <w:t>Figure 3 Finnish Infrastructure in Clear Seas</w:t>
      </w:r>
      <w:r>
        <w:rPr>
          <w:noProof/>
        </w:rPr>
        <w:tab/>
      </w:r>
      <w:r>
        <w:rPr>
          <w:noProof/>
        </w:rPr>
        <w:fldChar w:fldCharType="begin"/>
      </w:r>
      <w:r>
        <w:rPr>
          <w:noProof/>
        </w:rPr>
        <w:instrText xml:space="preserve"> PAGEREF _Toc182151514 \h </w:instrText>
      </w:r>
      <w:r>
        <w:rPr>
          <w:noProof/>
        </w:rPr>
      </w:r>
      <w:r>
        <w:rPr>
          <w:noProof/>
        </w:rPr>
        <w:fldChar w:fldCharType="separate"/>
      </w:r>
      <w:r w:rsidR="00D908C5">
        <w:rPr>
          <w:noProof/>
        </w:rPr>
        <w:t>10</w:t>
      </w:r>
      <w:r>
        <w:rPr>
          <w:noProof/>
        </w:rPr>
        <w:fldChar w:fldCharType="end"/>
      </w:r>
    </w:p>
    <w:p w14:paraId="0F0715E0" w14:textId="5621380F" w:rsidR="00BD3873" w:rsidRDefault="00BD3873">
      <w:pPr>
        <w:pStyle w:val="TableofFigures"/>
        <w:rPr>
          <w:i w:val="0"/>
          <w:noProof/>
          <w:color w:val="auto"/>
          <w:kern w:val="2"/>
          <w:sz w:val="24"/>
          <w:szCs w:val="24"/>
          <w:lang w:eastAsia="en-GB"/>
          <w14:ligatures w14:val="standardContextual"/>
        </w:rPr>
      </w:pPr>
      <w:r>
        <w:rPr>
          <w:noProof/>
        </w:rPr>
        <w:t>Figure 4 Same Finnish Infrastructure During Ice</w:t>
      </w:r>
      <w:r>
        <w:rPr>
          <w:noProof/>
        </w:rPr>
        <w:tab/>
      </w:r>
      <w:r>
        <w:rPr>
          <w:noProof/>
        </w:rPr>
        <w:fldChar w:fldCharType="begin"/>
      </w:r>
      <w:r>
        <w:rPr>
          <w:noProof/>
        </w:rPr>
        <w:instrText xml:space="preserve"> PAGEREF _Toc182151515 \h </w:instrText>
      </w:r>
      <w:r>
        <w:rPr>
          <w:noProof/>
        </w:rPr>
      </w:r>
      <w:r>
        <w:rPr>
          <w:noProof/>
        </w:rPr>
        <w:fldChar w:fldCharType="separate"/>
      </w:r>
      <w:r w:rsidR="00D908C5">
        <w:rPr>
          <w:noProof/>
        </w:rPr>
        <w:t>11</w:t>
      </w:r>
      <w:r>
        <w:rPr>
          <w:noProof/>
        </w:rPr>
        <w:fldChar w:fldCharType="end"/>
      </w:r>
    </w:p>
    <w:p w14:paraId="69585A95" w14:textId="1DDEE8B3" w:rsidR="005E4659" w:rsidRPr="00176BB8" w:rsidRDefault="00906D03" w:rsidP="00CB1D11">
      <w:pPr>
        <w:pStyle w:val="BodyText"/>
        <w:suppressAutoHyphens/>
      </w:pPr>
      <w:r>
        <w:rPr>
          <w:i/>
          <w:color w:val="00558C"/>
        </w:rPr>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D10FEF">
          <w:headerReference w:type="even" r:id="rId25"/>
          <w:headerReference w:type="default" r:id="rId26"/>
          <w:headerReference w:type="first" r:id="rId27"/>
          <w:footerReference w:type="first" r:id="rId28"/>
          <w:pgSz w:w="11906" w:h="16838" w:code="9"/>
          <w:pgMar w:top="567" w:right="794" w:bottom="567" w:left="907" w:header="850" w:footer="784" w:gutter="0"/>
          <w:cols w:space="708"/>
          <w:docGrid w:linePitch="360"/>
        </w:sectPr>
      </w:pPr>
    </w:p>
    <w:p w14:paraId="7DDB5D9C" w14:textId="470952CE" w:rsidR="004E442D" w:rsidRDefault="00E90AEF" w:rsidP="004E442D">
      <w:pPr>
        <w:pStyle w:val="Heading1"/>
      </w:pPr>
      <w:bookmarkStart w:id="13" w:name="_Toc212014389"/>
      <w:r>
        <w:lastRenderedPageBreak/>
        <w:t>INTRODUCTION</w:t>
      </w:r>
      <w:bookmarkEnd w:id="13"/>
    </w:p>
    <w:p w14:paraId="1AE31A79" w14:textId="77777777" w:rsidR="00A4168A" w:rsidRPr="00A4168A" w:rsidRDefault="00A4168A" w:rsidP="00A4168A">
      <w:pPr>
        <w:pStyle w:val="Heading1separationline"/>
      </w:pPr>
    </w:p>
    <w:p w14:paraId="16BEC593" w14:textId="113214A8" w:rsidR="00A4168A" w:rsidRPr="00E92EC5" w:rsidRDefault="00A4168A" w:rsidP="00A4168A">
      <w:pPr>
        <w:pStyle w:val="Heading2"/>
      </w:pPr>
      <w:bookmarkStart w:id="14" w:name="_Toc212014390"/>
      <w:r w:rsidRPr="00E92EC5">
        <w:t>Background</w:t>
      </w:r>
      <w:bookmarkEnd w:id="14"/>
    </w:p>
    <w:p w14:paraId="62B9FB64" w14:textId="77777777" w:rsidR="004A0CE9" w:rsidRPr="00E92EC5" w:rsidRDefault="004A0CE9" w:rsidP="004A0CE9">
      <w:pPr>
        <w:pStyle w:val="Heading2separationline"/>
      </w:pPr>
    </w:p>
    <w:p w14:paraId="3F7F45EF" w14:textId="50574808" w:rsidR="00A53D8C" w:rsidRDefault="00A53D8C" w:rsidP="00B606E3">
      <w:pPr>
        <w:pStyle w:val="BodyText"/>
      </w:pPr>
      <w:r w:rsidRPr="00A53D8C">
        <w:t>The contribution of reliable, high-capacity energy from Offshore Renewable Energy Installations (OREI) to national power grids and net zero emissions is widely recognised, leading to their increasing establishment in coastal waters globally.</w:t>
      </w:r>
    </w:p>
    <w:p w14:paraId="76713782" w14:textId="01D8E870" w:rsidR="004B3F7B" w:rsidRDefault="004B3F7B" w:rsidP="00B606E3">
      <w:pPr>
        <w:pStyle w:val="BodyText"/>
      </w:pPr>
      <w:r w:rsidRPr="004B3F7B">
        <w:t>It is also increasingly being recognised this has implications for traditional waterway users, such as shipping, ferries, commercial and recreational fishing, recreational craft.</w:t>
      </w:r>
      <w:del w:id="15" w:author="IH - DT - DNV - Chefe da Divisão de Navegação" w:date="2025-10-22T10:22:00Z">
        <w:r w:rsidRPr="004B3F7B" w:rsidDel="00182408">
          <w:delText xml:space="preserve"> </w:delText>
        </w:r>
      </w:del>
      <w:r w:rsidRPr="004B3F7B">
        <w:t xml:space="preserve"> Specifically, these are associated with the competing use for the same waterway space.</w:t>
      </w:r>
      <w:del w:id="16" w:author="IH - DT - DNV - Chefe da Divisão de Navegação" w:date="2025-10-22T10:22:00Z">
        <w:r w:rsidRPr="004B3F7B" w:rsidDel="00182408">
          <w:delText xml:space="preserve">  </w:delText>
        </w:r>
      </w:del>
    </w:p>
    <w:p w14:paraId="57F389A4" w14:textId="0A576854" w:rsidR="005E3F17" w:rsidRPr="00E92EC5" w:rsidRDefault="005E3F17" w:rsidP="00B606E3">
      <w:pPr>
        <w:pStyle w:val="BodyText"/>
      </w:pPr>
      <w:r w:rsidRPr="005E3F17">
        <w:t>Careful consideration is required by relevant authorities and stakeholders to ensure the safety of life at sea, safety of navigation, safety of OREI, and protection of the marine environment is not compromised with this development.</w:t>
      </w:r>
    </w:p>
    <w:p w14:paraId="3E15F351" w14:textId="4A855519" w:rsidR="00B606E3" w:rsidRPr="00E92EC5" w:rsidRDefault="00B606E3" w:rsidP="00A4168A">
      <w:pPr>
        <w:pStyle w:val="Heading2"/>
      </w:pPr>
      <w:bookmarkStart w:id="17" w:name="_Toc212014391"/>
      <w:r w:rsidRPr="00E92EC5">
        <w:t>Purpose</w:t>
      </w:r>
      <w:bookmarkEnd w:id="17"/>
    </w:p>
    <w:p w14:paraId="16155214" w14:textId="77777777" w:rsidR="00B606E3" w:rsidRPr="00E92EC5" w:rsidRDefault="00B606E3" w:rsidP="00B606E3">
      <w:pPr>
        <w:pStyle w:val="Heading2separationline"/>
      </w:pPr>
    </w:p>
    <w:p w14:paraId="5AAFF656" w14:textId="543597D4" w:rsidR="00965C24" w:rsidRPr="00E92EC5" w:rsidRDefault="00B606E3" w:rsidP="00B606E3">
      <w:pPr>
        <w:pStyle w:val="BodyText"/>
      </w:pPr>
      <w:r w:rsidRPr="00E92EC5">
        <w:t>The purpose of this document is to offer guidance, based on current best practice</w:t>
      </w:r>
      <w:r w:rsidR="00546974">
        <w:t xml:space="preserve"> and knowledge</w:t>
      </w:r>
      <w:r w:rsidRPr="00E92EC5">
        <w:t xml:space="preserve">, when considering navigational safety </w:t>
      </w:r>
      <w:r w:rsidR="00965C24" w:rsidRPr="00E92EC5">
        <w:t>issues</w:t>
      </w:r>
      <w:ins w:id="18" w:author="Christina Schneider" w:date="2025-10-21T15:31:00Z">
        <w:r w:rsidR="00770EC0">
          <w:t xml:space="preserve"> including Marine Aids to Navigation</w:t>
        </w:r>
      </w:ins>
      <w:ins w:id="19" w:author="IH - DT - DNV - Chefe da Divisão de Navegação" w:date="2025-10-22T10:26:00Z">
        <w:r w:rsidR="00182408">
          <w:t xml:space="preserve"> </w:t>
        </w:r>
        <w:commentRangeStart w:id="20"/>
        <w:r w:rsidR="00182408">
          <w:t>(AtoN)</w:t>
        </w:r>
        <w:commentRangeEnd w:id="20"/>
        <w:r w:rsidR="00182408">
          <w:rPr>
            <w:rStyle w:val="CommentReference"/>
          </w:rPr>
          <w:commentReference w:id="20"/>
        </w:r>
      </w:ins>
      <w:r w:rsidR="00965C24" w:rsidRPr="00E92EC5">
        <w:t xml:space="preserve"> </w:t>
      </w:r>
      <w:r w:rsidR="00546974">
        <w:t xml:space="preserve">in and </w:t>
      </w:r>
      <w:r w:rsidRPr="00E92EC5">
        <w:t xml:space="preserve">around </w:t>
      </w:r>
      <w:commentRangeStart w:id="21"/>
      <w:r w:rsidRPr="00E92EC5">
        <w:t>OREI</w:t>
      </w:r>
      <w:commentRangeEnd w:id="21"/>
      <w:r w:rsidR="005636A2">
        <w:rPr>
          <w:rStyle w:val="CommentReference"/>
        </w:rPr>
        <w:commentReference w:id="21"/>
      </w:r>
      <w:r w:rsidR="005934A5">
        <w:t>.</w:t>
      </w:r>
      <w:r w:rsidRPr="00E92EC5">
        <w:t xml:space="preserve"> </w:t>
      </w:r>
    </w:p>
    <w:p w14:paraId="186B5675" w14:textId="615C58D8" w:rsidR="00B606E3" w:rsidRPr="004E1135" w:rsidRDefault="00965C24" w:rsidP="00E92EC5">
      <w:pPr>
        <w:pStyle w:val="BodyText"/>
      </w:pPr>
      <w:r w:rsidRPr="00E92EC5">
        <w:t xml:space="preserve">This document is </w:t>
      </w:r>
      <w:r w:rsidR="00546974">
        <w:t>in</w:t>
      </w:r>
      <w:r w:rsidRPr="00E92EC5">
        <w:t xml:space="preserve">tended to assist </w:t>
      </w:r>
      <w:r w:rsidR="0017783E" w:rsidRPr="004E1135">
        <w:t>a</w:t>
      </w:r>
      <w:r w:rsidR="00D81AA3" w:rsidRPr="004E1135">
        <w:t>uthorities</w:t>
      </w:r>
      <w:r w:rsidR="006D2DD2" w:rsidRPr="004E1135">
        <w:t xml:space="preserve"> and other relevant stakeholders e.g.</w:t>
      </w:r>
      <w:r w:rsidR="00D81AA3" w:rsidRPr="004E1135">
        <w:t xml:space="preserve"> OREI Developers, </w:t>
      </w:r>
      <w:r w:rsidR="00141A0F" w:rsidRPr="004E1135">
        <w:t xml:space="preserve">in connection with </w:t>
      </w:r>
      <w:r w:rsidR="00E30996" w:rsidRPr="004E1135">
        <w:t xml:space="preserve">the </w:t>
      </w:r>
      <w:r w:rsidRPr="004E1135">
        <w:t>planning</w:t>
      </w:r>
      <w:r w:rsidR="00822B68" w:rsidRPr="004E1135">
        <w:t xml:space="preserve">, </w:t>
      </w:r>
      <w:r w:rsidR="00141A0F" w:rsidRPr="004E1135">
        <w:t>establishment</w:t>
      </w:r>
      <w:r w:rsidR="00860C64" w:rsidRPr="004E1135">
        <w:t xml:space="preserve"> </w:t>
      </w:r>
      <w:r w:rsidR="00822B68" w:rsidRPr="004E1135">
        <w:t xml:space="preserve">and </w:t>
      </w:r>
      <w:r w:rsidR="00860C64" w:rsidRPr="004E1135">
        <w:t xml:space="preserve">operation of </w:t>
      </w:r>
      <w:r w:rsidR="00FB77D5" w:rsidRPr="004E1135">
        <w:t>an</w:t>
      </w:r>
      <w:r w:rsidRPr="004E1135">
        <w:t xml:space="preserve"> OREI. </w:t>
      </w:r>
    </w:p>
    <w:p w14:paraId="095ECAC4" w14:textId="04A6F6EF" w:rsidR="009F7D08" w:rsidRDefault="009F7D08" w:rsidP="009F7D08">
      <w:pPr>
        <w:pStyle w:val="BodyText"/>
      </w:pPr>
      <w:bookmarkStart w:id="22" w:name="_Hlk212021388"/>
      <w:r w:rsidRPr="004E1135">
        <w:t>IALA G1185 is associated</w:t>
      </w:r>
      <w:ins w:id="23" w:author="Christina Schneider" w:date="2025-10-21T15:32:00Z">
        <w:r w:rsidR="005636A2">
          <w:t xml:space="preserve"> </w:t>
        </w:r>
      </w:ins>
      <w:ins w:id="24" w:author="Christina Schneider" w:date="2025-10-21T15:34:00Z">
        <w:r w:rsidR="0087155D">
          <w:t>with</w:t>
        </w:r>
      </w:ins>
      <w:r w:rsidRPr="004E1135">
        <w:t xml:space="preserve"> IALA </w:t>
      </w:r>
      <w:r w:rsidRPr="004E1135">
        <w:rPr>
          <w:i/>
          <w:iCs/>
        </w:rPr>
        <w:t>Recommendation</w:t>
      </w:r>
      <w:bookmarkEnd w:id="22"/>
      <w:r w:rsidRPr="004E1135">
        <w:rPr>
          <w:i/>
          <w:iCs/>
        </w:rPr>
        <w:t xml:space="preserve"> R</w:t>
      </w:r>
      <w:r w:rsidR="0067630F" w:rsidRPr="004E1135">
        <w:rPr>
          <w:i/>
          <w:iCs/>
        </w:rPr>
        <w:t xml:space="preserve">1010 The Involvement of Maritime Authorities in Marine </w:t>
      </w:r>
      <w:r w:rsidR="004E1135" w:rsidRPr="004E1135">
        <w:rPr>
          <w:i/>
          <w:iCs/>
        </w:rPr>
        <w:t>Spatial</w:t>
      </w:r>
      <w:r w:rsidR="0067630F" w:rsidRPr="004E1135">
        <w:rPr>
          <w:i/>
          <w:iCs/>
        </w:rPr>
        <w:t xml:space="preserve"> Planning (MSP)</w:t>
      </w:r>
      <w:r w:rsidRPr="004E1135">
        <w:rPr>
          <w:i/>
          <w:iCs/>
        </w:rPr>
        <w:t xml:space="preserve"> </w:t>
      </w:r>
      <w:r w:rsidRPr="004E1135">
        <w:rPr>
          <w:iCs/>
        </w:rPr>
        <w:t>[</w:t>
      </w:r>
      <w:commentRangeStart w:id="25"/>
      <w:r w:rsidRPr="004E1135">
        <w:rPr>
          <w:iCs/>
        </w:rPr>
        <w:t>1</w:t>
      </w:r>
      <w:commentRangeEnd w:id="25"/>
      <w:r w:rsidR="0021276C">
        <w:rPr>
          <w:rStyle w:val="CommentReference"/>
        </w:rPr>
        <w:commentReference w:id="25"/>
      </w:r>
      <w:r w:rsidRPr="004E1135">
        <w:rPr>
          <w:iCs/>
        </w:rPr>
        <w:t>],</w:t>
      </w:r>
      <w:r w:rsidRPr="004E1135">
        <w:rPr>
          <w:i/>
          <w:iCs/>
        </w:rPr>
        <w:t xml:space="preserve"> </w:t>
      </w:r>
      <w:bookmarkStart w:id="26" w:name="_Hlk212021445"/>
      <w:r w:rsidRPr="004E1135">
        <w:t xml:space="preserve">a normative provision of IALA </w:t>
      </w:r>
      <w:r w:rsidRPr="004E1135">
        <w:rPr>
          <w:i/>
        </w:rPr>
        <w:t xml:space="preserve">Standard S1010 </w:t>
      </w:r>
      <w:bookmarkEnd w:id="26"/>
      <w:r w:rsidRPr="004E1135">
        <w:rPr>
          <w:i/>
          <w:lang w:val="en-AU"/>
        </w:rPr>
        <w:t>Aton Planning and Service Requirements</w:t>
      </w:r>
      <w:r w:rsidRPr="004E1135">
        <w:t xml:space="preserve"> [2].</w:t>
      </w:r>
      <w:r>
        <w:t xml:space="preserve"> </w:t>
      </w:r>
    </w:p>
    <w:p w14:paraId="528EAC75" w14:textId="752D8B0B" w:rsidR="00E87D45" w:rsidRDefault="00E87D45" w:rsidP="00E87D45">
      <w:pPr>
        <w:pStyle w:val="Heading2"/>
      </w:pPr>
      <w:bookmarkStart w:id="27" w:name="_Toc209863955"/>
      <w:bookmarkStart w:id="28" w:name="_Toc212014392"/>
      <w:bookmarkEnd w:id="27"/>
      <w:r>
        <w:t>Scope</w:t>
      </w:r>
      <w:bookmarkEnd w:id="28"/>
    </w:p>
    <w:p w14:paraId="3BE86241" w14:textId="77777777" w:rsidR="00E87D45" w:rsidRDefault="00E87D45" w:rsidP="00E87D45">
      <w:pPr>
        <w:pStyle w:val="Heading2separationline"/>
      </w:pPr>
    </w:p>
    <w:p w14:paraId="214FEF66" w14:textId="77777777" w:rsidR="00E87D45" w:rsidRPr="00E92EC5" w:rsidRDefault="00E87D45" w:rsidP="005514C0">
      <w:pPr>
        <w:pStyle w:val="BodyText"/>
      </w:pPr>
      <w:r w:rsidRPr="00E92EC5">
        <w:t xml:space="preserve">This guidance includes </w:t>
      </w:r>
      <w:r>
        <w:t xml:space="preserve">potential risk mitigation measures to enhance the safety and efficiency of navigation. These include </w:t>
      </w:r>
      <w:r w:rsidRPr="00E92EC5">
        <w:t>ship</w:t>
      </w:r>
      <w:r>
        <w:t>s’</w:t>
      </w:r>
      <w:r w:rsidRPr="00E92EC5">
        <w:t xml:space="preserve"> routeing</w:t>
      </w:r>
      <w:r>
        <w:t xml:space="preserve"> </w:t>
      </w:r>
      <w:r w:rsidRPr="005514C0">
        <w:t>measures</w:t>
      </w:r>
      <w:r w:rsidRPr="00E92EC5">
        <w:t>, incident response</w:t>
      </w:r>
      <w:r>
        <w:t xml:space="preserve"> planning,</w:t>
      </w:r>
      <w:r w:rsidRPr="00E92EC5">
        <w:t xml:space="preserve"> and other information.</w:t>
      </w:r>
    </w:p>
    <w:p w14:paraId="4FE140DE" w14:textId="12C240C0" w:rsidR="00E87D45" w:rsidRPr="001D25A6" w:rsidRDefault="00E87D45" w:rsidP="00325086">
      <w:pPr>
        <w:pStyle w:val="BodyText"/>
        <w:rPr>
          <w:i/>
          <w:iCs/>
        </w:rPr>
      </w:pPr>
      <w:r w:rsidRPr="00E92EC5">
        <w:t xml:space="preserve">This guidance </w:t>
      </w:r>
      <w:r w:rsidR="00325086">
        <w:t xml:space="preserve">should be read in conjunction with IALA </w:t>
      </w:r>
      <w:r w:rsidR="00325086" w:rsidRPr="001D25A6">
        <w:rPr>
          <w:i/>
          <w:iCs/>
        </w:rPr>
        <w:t xml:space="preserve">Guideline </w:t>
      </w:r>
      <w:r w:rsidR="001D25A6" w:rsidRPr="001D25A6">
        <w:rPr>
          <w:i/>
          <w:iCs/>
        </w:rPr>
        <w:t>G1121 Navigational Safety Within Marine Spatial Planning</w:t>
      </w:r>
      <w:ins w:id="29" w:author="Sundklev Monica" w:date="2025-10-22T00:21:00Z">
        <w:r w:rsidR="0021276C">
          <w:rPr>
            <w:i/>
            <w:iCs/>
          </w:rPr>
          <w:t xml:space="preserve"> </w:t>
        </w:r>
      </w:ins>
      <w:ins w:id="30" w:author="Sundklev Monica" w:date="2025-10-22T00:22:00Z">
        <w:r w:rsidR="0021276C">
          <w:rPr>
            <w:i/>
            <w:iCs/>
          </w:rPr>
          <w:t>[3]</w:t>
        </w:r>
      </w:ins>
      <w:r w:rsidR="00AA5B45">
        <w:rPr>
          <w:i/>
          <w:iCs/>
        </w:rPr>
        <w:t>.</w:t>
      </w:r>
    </w:p>
    <w:p w14:paraId="4797FD9F" w14:textId="1444446C" w:rsidR="00E87D45" w:rsidRDefault="00FE41BF" w:rsidP="00E87D45">
      <w:pPr>
        <w:pStyle w:val="BodyText"/>
      </w:pPr>
      <w:r w:rsidRPr="00FE41BF">
        <w:rPr>
          <w:rFonts w:hint="eastAsia"/>
        </w:rPr>
        <w:t xml:space="preserve">The </w:t>
      </w:r>
      <w:r w:rsidRPr="00FE41BF">
        <w:t>definition</w:t>
      </w:r>
      <w:r w:rsidRPr="00FE41BF">
        <w:rPr>
          <w:rFonts w:hint="eastAsia"/>
        </w:rPr>
        <w:t xml:space="preserve"> of O</w:t>
      </w:r>
      <w:r w:rsidR="00E87D45" w:rsidRPr="00FE41BF">
        <w:t xml:space="preserve">ffshore </w:t>
      </w:r>
      <w:r w:rsidRPr="00FE41BF">
        <w:rPr>
          <w:rFonts w:hint="eastAsia"/>
        </w:rPr>
        <w:t>R</w:t>
      </w:r>
      <w:r w:rsidR="00E87D45" w:rsidRPr="00FE41BF">
        <w:t xml:space="preserve">enewable </w:t>
      </w:r>
      <w:r w:rsidRPr="00FE41BF">
        <w:rPr>
          <w:rFonts w:hint="eastAsia"/>
        </w:rPr>
        <w:t>E</w:t>
      </w:r>
      <w:r w:rsidR="00E87D45" w:rsidRPr="00FE41BF">
        <w:t xml:space="preserve">nergy </w:t>
      </w:r>
      <w:r w:rsidRPr="00FE41BF">
        <w:rPr>
          <w:rFonts w:hint="eastAsia"/>
        </w:rPr>
        <w:t>I</w:t>
      </w:r>
      <w:r w:rsidR="00E87D45" w:rsidRPr="00FE41BF">
        <w:t>n</w:t>
      </w:r>
      <w:r w:rsidR="00AB14EF" w:rsidRPr="00FE41BF">
        <w:t>stallation</w:t>
      </w:r>
      <w:r w:rsidR="00E564D1">
        <w:t>s</w:t>
      </w:r>
      <w:r w:rsidRPr="00FE41BF">
        <w:rPr>
          <w:rFonts w:hint="eastAsia"/>
        </w:rPr>
        <w:t xml:space="preserve"> </w:t>
      </w:r>
      <w:r w:rsidR="00C11BCD">
        <w:t>(</w:t>
      </w:r>
      <w:r w:rsidRPr="00FE41BF">
        <w:rPr>
          <w:rFonts w:hint="eastAsia"/>
        </w:rPr>
        <w:t>OREI</w:t>
      </w:r>
      <w:r w:rsidR="00C11BCD">
        <w:t>)</w:t>
      </w:r>
      <w:r w:rsidR="00AB14EF" w:rsidRPr="00FE41BF">
        <w:t xml:space="preserve"> </w:t>
      </w:r>
      <w:r w:rsidRPr="00FE41BF">
        <w:rPr>
          <w:rFonts w:hint="eastAsia"/>
        </w:rPr>
        <w:t xml:space="preserve">is a </w:t>
      </w:r>
      <w:r w:rsidR="00E87D45" w:rsidRPr="00FE41BF">
        <w:t>fixed or</w:t>
      </w:r>
      <w:r w:rsidR="00E87D45" w:rsidRPr="00FE41BF">
        <w:rPr>
          <w:rFonts w:eastAsia="Times New Roman" w:cstheme="minorHAnsi"/>
          <w:color w:val="000000"/>
        </w:rPr>
        <w:t xml:space="preserve"> tethered infrastructure, either singularly or grouped and the associated cables, for the purpose of exploiting a renewable energy resource. OREI</w:t>
      </w:r>
      <w:r w:rsidR="00E87D45" w:rsidRPr="00FE41BF">
        <w:t xml:space="preserve"> include, but are not limited to, wind turbine power generators, offshore substations (or equivalent), tide and wave power generating devices, floating solar power generation devices, tidal lagoon power generating devices.</w:t>
      </w:r>
    </w:p>
    <w:p w14:paraId="1DB05C3F" w14:textId="0244FE60" w:rsidR="00992AD4" w:rsidRDefault="00992AD4" w:rsidP="00992AD4">
      <w:pPr>
        <w:pStyle w:val="Heading1"/>
      </w:pPr>
      <w:bookmarkStart w:id="31" w:name="_Toc212014393"/>
      <w:r>
        <w:t>RISK MANAGEMENT</w:t>
      </w:r>
      <w:bookmarkEnd w:id="31"/>
    </w:p>
    <w:p w14:paraId="1468A24C" w14:textId="77777777" w:rsidR="00B3452D" w:rsidRDefault="00B3452D" w:rsidP="00B3452D">
      <w:pPr>
        <w:pStyle w:val="Heading1separationline"/>
      </w:pPr>
    </w:p>
    <w:p w14:paraId="6D694519" w14:textId="77777777" w:rsidR="00B3452D" w:rsidRDefault="00B3452D" w:rsidP="00B3452D">
      <w:pPr>
        <w:jc w:val="both"/>
        <w:rPr>
          <w:sz w:val="22"/>
        </w:rPr>
      </w:pPr>
      <w:r w:rsidRPr="004502EA">
        <w:rPr>
          <w:sz w:val="22"/>
        </w:rPr>
        <w:t xml:space="preserve">Risk management is the identification, evaluation and prioritization of risks (defined in the International Standard on </w:t>
      </w:r>
      <w:commentRangeStart w:id="32"/>
      <w:r w:rsidRPr="004502EA">
        <w:rPr>
          <w:sz w:val="22"/>
        </w:rPr>
        <w:t>Risk Management ISO 31000</w:t>
      </w:r>
      <w:r w:rsidRPr="004502EA">
        <w:rPr>
          <w:rStyle w:val="FootnoteReference"/>
          <w:sz w:val="22"/>
        </w:rPr>
        <w:footnoteReference w:id="2"/>
      </w:r>
      <w:r w:rsidRPr="004502EA">
        <w:rPr>
          <w:sz w:val="22"/>
        </w:rPr>
        <w:t xml:space="preserve"> </w:t>
      </w:r>
      <w:commentRangeEnd w:id="32"/>
      <w:r w:rsidR="000D19D1">
        <w:rPr>
          <w:rStyle w:val="CommentReference"/>
        </w:rPr>
        <w:commentReference w:id="32"/>
      </w:r>
      <w:r w:rsidRPr="004502EA">
        <w:rPr>
          <w:sz w:val="22"/>
        </w:rPr>
        <w:t>as the effect of uncertainty on objectives), followed by the coordinated and economical application of resources to minimize, monitor, and control the probability or impact of adverse events.</w:t>
      </w:r>
    </w:p>
    <w:p w14:paraId="107D8EF5" w14:textId="77777777" w:rsidR="00B3452D" w:rsidRPr="004502EA" w:rsidRDefault="00B3452D" w:rsidP="00B3452D">
      <w:pPr>
        <w:jc w:val="both"/>
        <w:rPr>
          <w:sz w:val="22"/>
        </w:rPr>
      </w:pPr>
    </w:p>
    <w:p w14:paraId="7A8CD42D" w14:textId="77777777" w:rsidR="00B3452D" w:rsidRDefault="00B3452D" w:rsidP="00B3452D">
      <w:pPr>
        <w:jc w:val="both"/>
        <w:rPr>
          <w:sz w:val="22"/>
        </w:rPr>
      </w:pPr>
      <w:r w:rsidRPr="004502EA">
        <w:rPr>
          <w:sz w:val="22"/>
        </w:rPr>
        <w:lastRenderedPageBreak/>
        <w:t xml:space="preserve">ISO 31000 provides a generic description of the risk management process. It is based on best practices, extensive consultation and expert input, and links risk assessment with organizational processes. It is used in many industries, including various maritime sectors. </w:t>
      </w:r>
    </w:p>
    <w:p w14:paraId="5A995ADD" w14:textId="77777777" w:rsidR="00B3452D" w:rsidRDefault="00B3452D" w:rsidP="00B3452D">
      <w:pPr>
        <w:jc w:val="both"/>
        <w:rPr>
          <w:sz w:val="22"/>
        </w:rPr>
      </w:pPr>
    </w:p>
    <w:p w14:paraId="3BE9CA0F" w14:textId="2717D607" w:rsidR="00B3452D" w:rsidRDefault="00B3452D" w:rsidP="00B3452D">
      <w:pPr>
        <w:jc w:val="both"/>
        <w:rPr>
          <w:sz w:val="22"/>
        </w:rPr>
      </w:pPr>
      <w:r w:rsidRPr="004E1135">
        <w:rPr>
          <w:sz w:val="22"/>
        </w:rPr>
        <w:t xml:space="preserve">Risk management in the context of OREI </w:t>
      </w:r>
      <w:r w:rsidR="0067630F" w:rsidRPr="004E1135">
        <w:rPr>
          <w:sz w:val="22"/>
        </w:rPr>
        <w:t>should be jointly considered</w:t>
      </w:r>
      <w:r w:rsidRPr="004E1135">
        <w:rPr>
          <w:sz w:val="22"/>
        </w:rPr>
        <w:t xml:space="preserve"> between</w:t>
      </w:r>
      <w:r w:rsidR="00577F66" w:rsidRPr="004E1135">
        <w:rPr>
          <w:sz w:val="22"/>
        </w:rPr>
        <w:t xml:space="preserve"> </w:t>
      </w:r>
      <w:r w:rsidR="00232F33" w:rsidRPr="004E1135">
        <w:rPr>
          <w:sz w:val="22"/>
        </w:rPr>
        <w:t>a</w:t>
      </w:r>
      <w:r w:rsidR="00D81AA3" w:rsidRPr="004E1135">
        <w:rPr>
          <w:sz w:val="22"/>
        </w:rPr>
        <w:t>uthorities</w:t>
      </w:r>
      <w:r w:rsidR="00232F33" w:rsidRPr="004E1135">
        <w:rPr>
          <w:sz w:val="22"/>
        </w:rPr>
        <w:t xml:space="preserve"> and other</w:t>
      </w:r>
      <w:r w:rsidR="00577F66" w:rsidRPr="004E1135">
        <w:rPr>
          <w:sz w:val="22"/>
        </w:rPr>
        <w:t xml:space="preserve"> relevant stakeholders</w:t>
      </w:r>
      <w:r w:rsidR="000B266B" w:rsidRPr="004E1135">
        <w:rPr>
          <w:sz w:val="22"/>
        </w:rPr>
        <w:t xml:space="preserve"> dependent on national regulations</w:t>
      </w:r>
      <w:r w:rsidR="00572363" w:rsidRPr="004E1135">
        <w:rPr>
          <w:sz w:val="22"/>
        </w:rPr>
        <w:t>.</w:t>
      </w:r>
    </w:p>
    <w:p w14:paraId="49CA4BE9" w14:textId="77777777" w:rsidR="00B3452D" w:rsidRPr="004502EA" w:rsidRDefault="00B3452D" w:rsidP="00B3452D">
      <w:pPr>
        <w:jc w:val="both"/>
        <w:rPr>
          <w:sz w:val="22"/>
        </w:rPr>
      </w:pPr>
    </w:p>
    <w:p w14:paraId="55789072" w14:textId="56027D30" w:rsidR="00965C24" w:rsidRDefault="00965C24" w:rsidP="00992AD4">
      <w:pPr>
        <w:pStyle w:val="Heading2"/>
      </w:pPr>
      <w:bookmarkStart w:id="34" w:name="_Toc164170215"/>
      <w:bookmarkStart w:id="35" w:name="_Toc164237796"/>
      <w:bookmarkStart w:id="36" w:name="_Toc164237868"/>
      <w:bookmarkStart w:id="37" w:name="_Toc164237940"/>
      <w:bookmarkStart w:id="38" w:name="_Toc164238012"/>
      <w:bookmarkStart w:id="39" w:name="_Toc164238084"/>
      <w:bookmarkStart w:id="40" w:name="_Toc164238156"/>
      <w:bookmarkStart w:id="41" w:name="_Toc164243082"/>
      <w:bookmarkStart w:id="42" w:name="_Toc164322238"/>
      <w:bookmarkStart w:id="43" w:name="_Toc164322319"/>
      <w:bookmarkStart w:id="44" w:name="_Toc164323759"/>
      <w:bookmarkStart w:id="45" w:name="_Toc212014394"/>
      <w:bookmarkEnd w:id="34"/>
      <w:bookmarkEnd w:id="35"/>
      <w:bookmarkEnd w:id="36"/>
      <w:bookmarkEnd w:id="37"/>
      <w:bookmarkEnd w:id="38"/>
      <w:bookmarkEnd w:id="39"/>
      <w:bookmarkEnd w:id="40"/>
      <w:bookmarkEnd w:id="41"/>
      <w:bookmarkEnd w:id="42"/>
      <w:bookmarkEnd w:id="43"/>
      <w:bookmarkEnd w:id="44"/>
      <w:r>
        <w:t>Risk Assessment</w:t>
      </w:r>
      <w:bookmarkEnd w:id="45"/>
    </w:p>
    <w:p w14:paraId="5C054FC8" w14:textId="77777777" w:rsidR="00737437" w:rsidRDefault="00737437" w:rsidP="00737437">
      <w:pPr>
        <w:pStyle w:val="Heading2separationline"/>
      </w:pPr>
    </w:p>
    <w:p w14:paraId="231E15B0" w14:textId="77777777" w:rsidR="00B3452D" w:rsidRDefault="00B3452D" w:rsidP="00B3452D">
      <w:pPr>
        <w:jc w:val="both"/>
        <w:rPr>
          <w:sz w:val="22"/>
        </w:rPr>
      </w:pPr>
      <w:r w:rsidRPr="00217B8F">
        <w:rPr>
          <w:sz w:val="22"/>
        </w:rPr>
        <w:t xml:space="preserve">The Formal Safety Assessment (FSA) methodology adopted by the International Maritime Organization (IMO) is a structured and systematic process, recommended for assessment and control of maritime risks. Recognized elements include risk analysis and </w:t>
      </w:r>
      <w:commentRangeStart w:id="46"/>
      <w:commentRangeStart w:id="47"/>
      <w:r w:rsidRPr="00217B8F">
        <w:rPr>
          <w:sz w:val="22"/>
        </w:rPr>
        <w:t>cost-benefit assessment</w:t>
      </w:r>
      <w:commentRangeEnd w:id="46"/>
      <w:r w:rsidR="003B22C5">
        <w:rPr>
          <w:rStyle w:val="CommentReference"/>
        </w:rPr>
        <w:commentReference w:id="46"/>
      </w:r>
      <w:commentRangeEnd w:id="47"/>
      <w:r w:rsidR="007B2D77">
        <w:rPr>
          <w:rStyle w:val="CommentReference"/>
        </w:rPr>
        <w:commentReference w:id="47"/>
      </w:r>
      <w:r w:rsidRPr="00217B8F">
        <w:rPr>
          <w:sz w:val="22"/>
        </w:rPr>
        <w:t>.</w:t>
      </w:r>
    </w:p>
    <w:p w14:paraId="5432B5C3" w14:textId="77777777" w:rsidR="00B3452D" w:rsidRPr="00217B8F" w:rsidRDefault="00B3452D" w:rsidP="00B3452D">
      <w:pPr>
        <w:jc w:val="both"/>
        <w:rPr>
          <w:sz w:val="22"/>
        </w:rPr>
      </w:pPr>
    </w:p>
    <w:p w14:paraId="3873D5DA" w14:textId="66ED3019" w:rsidR="00B3452D" w:rsidRDefault="009169D7" w:rsidP="00B3452D">
      <w:pPr>
        <w:jc w:val="both"/>
        <w:rPr>
          <w:sz w:val="22"/>
        </w:rPr>
      </w:pPr>
      <w:ins w:id="48" w:author="Christina Schneider" w:date="2025-10-21T15:36:00Z">
        <w:r>
          <w:rPr>
            <w:sz w:val="22"/>
          </w:rPr>
          <w:t>IMO</w:t>
        </w:r>
      </w:ins>
      <w:del w:id="49" w:author="Christina Schneider" w:date="2025-10-21T15:36:00Z">
        <w:r w:rsidR="00B3452D" w:rsidRPr="00217B8F" w:rsidDel="009169D7">
          <w:rPr>
            <w:sz w:val="22"/>
          </w:rPr>
          <w:delText>The International Maritime Organization</w:delText>
        </w:r>
      </w:del>
      <w:r w:rsidR="00B3452D" w:rsidRPr="00217B8F">
        <w:rPr>
          <w:sz w:val="22"/>
        </w:rPr>
        <w:t xml:space="preserve"> first adopted FSA in 2002, </w:t>
      </w:r>
      <w:commentRangeStart w:id="50"/>
      <w:del w:id="51" w:author="Sundklev Monica" w:date="2025-10-22T00:40:00Z">
        <w:r w:rsidR="00B3452D" w:rsidRPr="00217B8F" w:rsidDel="00154242">
          <w:rPr>
            <w:sz w:val="22"/>
          </w:rPr>
          <w:delText>through MSC/Circ.1023/MEPC/Circ.392,</w:delText>
        </w:r>
      </w:del>
      <w:r w:rsidR="00B3452D" w:rsidRPr="00217B8F">
        <w:rPr>
          <w:sz w:val="22"/>
        </w:rPr>
        <w:t xml:space="preserve"> </w:t>
      </w:r>
      <w:commentRangeEnd w:id="50"/>
      <w:r w:rsidR="00154242">
        <w:rPr>
          <w:rStyle w:val="CommentReference"/>
        </w:rPr>
        <w:commentReference w:id="50"/>
      </w:r>
      <w:r w:rsidR="00B3452D" w:rsidRPr="00217B8F">
        <w:rPr>
          <w:sz w:val="22"/>
        </w:rPr>
        <w:t xml:space="preserve">recommending the use of FSA for the maritime sector. The current version of the procedure is described in </w:t>
      </w:r>
      <w:r w:rsidR="00B3452D" w:rsidRPr="00933A2D">
        <w:rPr>
          <w:i/>
          <w:iCs/>
          <w:sz w:val="22"/>
          <w:rPrChange w:id="52" w:author="Sundklev Monica" w:date="2025-10-22T00:45:00Z">
            <w:rPr>
              <w:sz w:val="22"/>
            </w:rPr>
          </w:rPrChange>
        </w:rPr>
        <w:t>MSC-MEPC.</w:t>
      </w:r>
      <w:ins w:id="53" w:author="Sundklev Monica" w:date="2025-10-21T23:33:00Z">
        <w:r w:rsidR="00BE4AD0" w:rsidRPr="00933A2D">
          <w:rPr>
            <w:i/>
            <w:iCs/>
            <w:sz w:val="22"/>
            <w:rPrChange w:id="54" w:author="Sundklev Monica" w:date="2025-10-22T00:45:00Z">
              <w:rPr>
                <w:sz w:val="22"/>
              </w:rPr>
            </w:rPrChange>
          </w:rPr>
          <w:t>2</w:t>
        </w:r>
      </w:ins>
      <w:del w:id="55" w:author="Sundklev Monica" w:date="2025-10-21T23:33:00Z">
        <w:r w:rsidR="00B3452D" w:rsidRPr="00933A2D" w:rsidDel="00BE4AD0">
          <w:rPr>
            <w:i/>
            <w:iCs/>
            <w:sz w:val="22"/>
            <w:rPrChange w:id="56" w:author="Sundklev Monica" w:date="2025-10-22T00:45:00Z">
              <w:rPr>
                <w:sz w:val="22"/>
              </w:rPr>
            </w:rPrChange>
          </w:rPr>
          <w:delText>e</w:delText>
        </w:r>
      </w:del>
      <w:r w:rsidR="00B3452D" w:rsidRPr="00933A2D">
        <w:rPr>
          <w:i/>
          <w:iCs/>
          <w:sz w:val="22"/>
          <w:rPrChange w:id="57" w:author="Sundklev Monica" w:date="2025-10-22T00:45:00Z">
            <w:rPr>
              <w:sz w:val="22"/>
            </w:rPr>
          </w:rPrChange>
        </w:rPr>
        <w:t>/Circ.12/Rev2</w:t>
      </w:r>
      <w:ins w:id="58" w:author="Sundklev Monica" w:date="2025-10-22T00:39:00Z">
        <w:r w:rsidR="00154242" w:rsidRPr="00933A2D">
          <w:rPr>
            <w:i/>
            <w:iCs/>
            <w:sz w:val="22"/>
            <w:rPrChange w:id="59" w:author="Sundklev Monica" w:date="2025-10-22T00:45:00Z">
              <w:rPr>
                <w:sz w:val="22"/>
              </w:rPr>
            </w:rPrChange>
          </w:rPr>
          <w:t xml:space="preserve"> </w:t>
        </w:r>
      </w:ins>
      <w:ins w:id="60" w:author="Sundklev Monica" w:date="2025-10-22T00:41:00Z">
        <w:r w:rsidR="00154242" w:rsidRPr="00154242">
          <w:rPr>
            <w:i/>
            <w:iCs/>
            <w:sz w:val="22"/>
          </w:rPr>
          <w:t>Revised guidelines for Formal Safety Assessment (FSA) for use in the IMO rule-making process</w:t>
        </w:r>
        <w:r w:rsidR="00154242" w:rsidRPr="00154242">
          <w:rPr>
            <w:sz w:val="22"/>
          </w:rPr>
          <w:t xml:space="preserve"> </w:t>
        </w:r>
      </w:ins>
      <w:ins w:id="61" w:author="Sundklev Monica" w:date="2025-10-22T00:39:00Z">
        <w:r w:rsidR="00154242">
          <w:rPr>
            <w:sz w:val="22"/>
          </w:rPr>
          <w:t>[</w:t>
        </w:r>
        <w:commentRangeStart w:id="62"/>
        <w:r w:rsidR="00154242">
          <w:rPr>
            <w:sz w:val="22"/>
          </w:rPr>
          <w:t>4</w:t>
        </w:r>
      </w:ins>
      <w:commentRangeEnd w:id="62"/>
      <w:ins w:id="63" w:author="Sundklev Monica" w:date="2025-10-22T00:59:00Z">
        <w:r w:rsidR="001E5353">
          <w:rPr>
            <w:rStyle w:val="CommentReference"/>
          </w:rPr>
          <w:commentReference w:id="62"/>
        </w:r>
      </w:ins>
      <w:ins w:id="64" w:author="Sundklev Monica" w:date="2025-10-22T00:39:00Z">
        <w:r w:rsidR="00154242">
          <w:rPr>
            <w:sz w:val="22"/>
          </w:rPr>
          <w:t>]</w:t>
        </w:r>
      </w:ins>
      <w:r w:rsidR="00B3452D" w:rsidRPr="00217B8F">
        <w:rPr>
          <w:sz w:val="22"/>
        </w:rPr>
        <w:t>.</w:t>
      </w:r>
    </w:p>
    <w:p w14:paraId="4EDFE822" w14:textId="77777777" w:rsidR="00B3452D" w:rsidRPr="00217B8F" w:rsidRDefault="00B3452D" w:rsidP="00B3452D">
      <w:pPr>
        <w:jc w:val="both"/>
        <w:rPr>
          <w:sz w:val="22"/>
        </w:rPr>
      </w:pPr>
    </w:p>
    <w:p w14:paraId="01C880C7" w14:textId="62781DF1" w:rsidR="00B3452D" w:rsidDel="0045358E" w:rsidRDefault="00B3452D" w:rsidP="00B3452D">
      <w:pPr>
        <w:jc w:val="both"/>
        <w:rPr>
          <w:del w:id="65" w:author="Christina Schneider" w:date="2025-10-21T15:38:00Z"/>
          <w:sz w:val="22"/>
        </w:rPr>
      </w:pPr>
      <w:r w:rsidRPr="00217B8F">
        <w:rPr>
          <w:sz w:val="22"/>
        </w:rPr>
        <w:t xml:space="preserve">IALA has a </w:t>
      </w:r>
      <w:r w:rsidR="006B79C1">
        <w:rPr>
          <w:sz w:val="22"/>
        </w:rPr>
        <w:t>R</w:t>
      </w:r>
      <w:r w:rsidRPr="00217B8F">
        <w:rPr>
          <w:sz w:val="22"/>
        </w:rPr>
        <w:t xml:space="preserve">isk </w:t>
      </w:r>
      <w:r w:rsidR="006B79C1">
        <w:rPr>
          <w:sz w:val="22"/>
        </w:rPr>
        <w:t>Management</w:t>
      </w:r>
      <w:r w:rsidRPr="00217B8F">
        <w:rPr>
          <w:sz w:val="22"/>
        </w:rPr>
        <w:t xml:space="preserve"> </w:t>
      </w:r>
      <w:r w:rsidR="006B79C1">
        <w:rPr>
          <w:sz w:val="22"/>
        </w:rPr>
        <w:t>T</w:t>
      </w:r>
      <w:r w:rsidRPr="00217B8F">
        <w:rPr>
          <w:sz w:val="22"/>
        </w:rPr>
        <w:t xml:space="preserve">oolbox that contains qualitative and quantitative models. These proven models are suitable for use with OREI. </w:t>
      </w:r>
      <w:r>
        <w:rPr>
          <w:sz w:val="22"/>
        </w:rPr>
        <w:t xml:space="preserve">IALA Guideline G1121 should be referred to </w:t>
      </w:r>
      <w:ins w:id="66" w:author="Christina Schneider" w:date="2025-10-21T15:41:00Z">
        <w:r w:rsidR="00043981">
          <w:rPr>
            <w:sz w:val="22"/>
          </w:rPr>
          <w:t>for</w:t>
        </w:r>
      </w:ins>
      <w:del w:id="67" w:author="Christina Schneider" w:date="2025-10-21T15:41:00Z">
        <w:r w:rsidDel="00043981">
          <w:rPr>
            <w:sz w:val="22"/>
          </w:rPr>
          <w:delText>during</w:delText>
        </w:r>
      </w:del>
      <w:r>
        <w:rPr>
          <w:sz w:val="22"/>
        </w:rPr>
        <w:t xml:space="preserve"> marine spatial planning for OREI</w:t>
      </w:r>
      <w:ins w:id="68" w:author="Christina Schneider" w:date="2025-10-21T15:39:00Z">
        <w:r w:rsidR="00767A17">
          <w:rPr>
            <w:sz w:val="22"/>
          </w:rPr>
          <w:t xml:space="preserve">. </w:t>
        </w:r>
      </w:ins>
      <w:del w:id="69" w:author="Christina Schneider" w:date="2025-10-21T15:37:00Z">
        <w:r w:rsidR="00EC6629" w:rsidDel="00164676">
          <w:rPr>
            <w:sz w:val="22"/>
          </w:rPr>
          <w:delText>,</w:delText>
        </w:r>
      </w:del>
      <w:del w:id="70" w:author="Christina Schneider" w:date="2025-10-21T15:39:00Z">
        <w:r w:rsidR="00651D97" w:rsidDel="00B14CCD">
          <w:rPr>
            <w:sz w:val="22"/>
          </w:rPr>
          <w:delText xml:space="preserve"> </w:delText>
        </w:r>
      </w:del>
      <w:del w:id="71" w:author="Christina Schneider" w:date="2025-10-21T15:38:00Z">
        <w:r w:rsidR="00EC6629" w:rsidDel="0045358E">
          <w:rPr>
            <w:sz w:val="22"/>
          </w:rPr>
          <w:delText>and</w:delText>
        </w:r>
      </w:del>
      <w:ins w:id="72" w:author="Christina Schneider" w:date="2025-10-21T15:41:00Z">
        <w:r w:rsidR="00DB3B2C">
          <w:rPr>
            <w:sz w:val="22"/>
          </w:rPr>
          <w:t xml:space="preserve"> </w:t>
        </w:r>
      </w:ins>
      <w:ins w:id="73" w:author="Christina Schneider" w:date="2025-10-21T15:42:00Z">
        <w:r w:rsidR="00DB3B2C">
          <w:rPr>
            <w:sz w:val="22"/>
          </w:rPr>
          <w:t xml:space="preserve">and </w:t>
        </w:r>
      </w:ins>
      <w:ins w:id="74" w:author="Christina Schneider" w:date="2025-10-21T15:41:00Z">
        <w:r w:rsidR="00DB3B2C">
          <w:rPr>
            <w:sz w:val="22"/>
          </w:rPr>
          <w:t xml:space="preserve">IALA </w:t>
        </w:r>
        <w:r w:rsidR="00DB3B2C" w:rsidRPr="00933A2D">
          <w:rPr>
            <w:i/>
            <w:iCs/>
            <w:sz w:val="22"/>
            <w:rPrChange w:id="75" w:author="Sundklev Monica" w:date="2025-10-22T00:44:00Z">
              <w:rPr>
                <w:sz w:val="22"/>
              </w:rPr>
            </w:rPrChange>
          </w:rPr>
          <w:t>Guideline G1018</w:t>
        </w:r>
      </w:ins>
      <w:ins w:id="76" w:author="Christina Schneider" w:date="2025-10-21T15:42:00Z">
        <w:r w:rsidR="00524D37" w:rsidRPr="00933A2D">
          <w:rPr>
            <w:i/>
            <w:iCs/>
            <w:sz w:val="22"/>
            <w:rPrChange w:id="77" w:author="Sundklev Monica" w:date="2025-10-22T00:44:00Z">
              <w:rPr>
                <w:sz w:val="22"/>
              </w:rPr>
            </w:rPrChange>
          </w:rPr>
          <w:t xml:space="preserve"> </w:t>
        </w:r>
      </w:ins>
      <w:ins w:id="78" w:author="Sundklev Monica" w:date="2025-10-22T00:44:00Z">
        <w:r w:rsidR="00933A2D" w:rsidRPr="00933A2D">
          <w:rPr>
            <w:i/>
            <w:iCs/>
            <w:sz w:val="22"/>
            <w:rPrChange w:id="79" w:author="Sundklev Monica" w:date="2025-10-22T00:44:00Z">
              <w:rPr>
                <w:sz w:val="22"/>
              </w:rPr>
            </w:rPrChange>
          </w:rPr>
          <w:t>Risk Management</w:t>
        </w:r>
        <w:r w:rsidR="00933A2D">
          <w:rPr>
            <w:sz w:val="22"/>
          </w:rPr>
          <w:t xml:space="preserve"> [</w:t>
        </w:r>
        <w:commentRangeStart w:id="80"/>
        <w:r w:rsidR="00933A2D">
          <w:rPr>
            <w:sz w:val="22"/>
          </w:rPr>
          <w:t>5</w:t>
        </w:r>
      </w:ins>
      <w:commentRangeEnd w:id="80"/>
      <w:ins w:id="81" w:author="Sundklev Monica" w:date="2025-10-22T00:59:00Z">
        <w:r w:rsidR="001E5353">
          <w:rPr>
            <w:rStyle w:val="CommentReference"/>
          </w:rPr>
          <w:commentReference w:id="80"/>
        </w:r>
      </w:ins>
      <w:ins w:id="82" w:author="Sundklev Monica" w:date="2025-10-22T00:44:00Z">
        <w:r w:rsidR="00933A2D">
          <w:rPr>
            <w:sz w:val="22"/>
          </w:rPr>
          <w:t>]</w:t>
        </w:r>
      </w:ins>
      <w:ins w:id="83" w:author="Sundklev Monica" w:date="2025-10-22T00:45:00Z">
        <w:r w:rsidR="00933A2D">
          <w:rPr>
            <w:sz w:val="22"/>
          </w:rPr>
          <w:t xml:space="preserve"> </w:t>
        </w:r>
      </w:ins>
      <w:ins w:id="84" w:author="Christina Schneider" w:date="2025-10-21T15:42:00Z">
        <w:r w:rsidR="00524D37">
          <w:rPr>
            <w:sz w:val="22"/>
          </w:rPr>
          <w:t>should be consulted for more</w:t>
        </w:r>
      </w:ins>
    </w:p>
    <w:p w14:paraId="25D9C584" w14:textId="790492CB" w:rsidR="00737437" w:rsidRPr="005514C0" w:rsidRDefault="00EC6629" w:rsidP="005514C0">
      <w:pPr>
        <w:jc w:val="both"/>
        <w:rPr>
          <w:sz w:val="22"/>
        </w:rPr>
      </w:pPr>
      <w:del w:id="85" w:author="Christina Schneider" w:date="2025-10-21T15:38:00Z">
        <w:r w:rsidDel="0045358E">
          <w:rPr>
            <w:sz w:val="22"/>
          </w:rPr>
          <w:delText>f</w:delText>
        </w:r>
        <w:r w:rsidR="00B3452D" w:rsidRPr="00217B8F" w:rsidDel="0045358E">
          <w:rPr>
            <w:sz w:val="22"/>
          </w:rPr>
          <w:delText xml:space="preserve">or </w:delText>
        </w:r>
      </w:del>
      <w:del w:id="86" w:author="Christina Schneider" w:date="2025-10-21T15:39:00Z">
        <w:r w:rsidR="00B3452D" w:rsidRPr="00217B8F" w:rsidDel="00767A17">
          <w:rPr>
            <w:sz w:val="22"/>
          </w:rPr>
          <w:delText>m</w:delText>
        </w:r>
      </w:del>
      <w:del w:id="87" w:author="Christina Schneider" w:date="2025-10-21T15:42:00Z">
        <w:r w:rsidR="00B3452D" w:rsidRPr="00217B8F" w:rsidDel="00524D37">
          <w:rPr>
            <w:sz w:val="22"/>
          </w:rPr>
          <w:delText>ore</w:delText>
        </w:r>
      </w:del>
      <w:ins w:id="88" w:author="Christina Schneider" w:date="2025-10-21T15:42:00Z">
        <w:r w:rsidR="00524D37">
          <w:rPr>
            <w:sz w:val="22"/>
          </w:rPr>
          <w:t xml:space="preserve"> </w:t>
        </w:r>
      </w:ins>
      <w:del w:id="89" w:author="Christina Schneider" w:date="2025-10-21T15:42:00Z">
        <w:r w:rsidR="00B3452D" w:rsidRPr="00217B8F" w:rsidDel="00524D37">
          <w:rPr>
            <w:sz w:val="22"/>
          </w:rPr>
          <w:delText xml:space="preserve"> </w:delText>
        </w:r>
      </w:del>
      <w:r w:rsidR="00B3452D" w:rsidRPr="00217B8F">
        <w:rPr>
          <w:sz w:val="22"/>
        </w:rPr>
        <w:t xml:space="preserve">information </w:t>
      </w:r>
      <w:r w:rsidR="00B3452D">
        <w:rPr>
          <w:sz w:val="22"/>
        </w:rPr>
        <w:t xml:space="preserve">and guidance </w:t>
      </w:r>
      <w:r w:rsidR="00B3452D" w:rsidRPr="00217B8F">
        <w:rPr>
          <w:sz w:val="22"/>
        </w:rPr>
        <w:t xml:space="preserve">on risk management </w:t>
      </w:r>
      <w:r w:rsidR="00B3452D">
        <w:rPr>
          <w:sz w:val="22"/>
        </w:rPr>
        <w:t>including</w:t>
      </w:r>
      <w:r w:rsidR="00B3452D" w:rsidRPr="00217B8F">
        <w:rPr>
          <w:sz w:val="22"/>
        </w:rPr>
        <w:t xml:space="preserve"> the use of simulation</w:t>
      </w:r>
      <w:ins w:id="90" w:author="Christina Schneider" w:date="2025-10-21T15:42:00Z">
        <w:r w:rsidR="0050130D">
          <w:rPr>
            <w:sz w:val="22"/>
          </w:rPr>
          <w:t>.</w:t>
        </w:r>
      </w:ins>
      <w:del w:id="91" w:author="Christina Schneider" w:date="2025-10-21T15:42:00Z">
        <w:r w:rsidR="00B3452D" w:rsidRPr="00217B8F" w:rsidDel="0050130D">
          <w:rPr>
            <w:sz w:val="22"/>
          </w:rPr>
          <w:delText>, refer to IALA Guideline G1018</w:delText>
        </w:r>
        <w:r w:rsidR="00651D97" w:rsidDel="0050130D">
          <w:rPr>
            <w:sz w:val="22"/>
          </w:rPr>
          <w:delText>.</w:delText>
        </w:r>
      </w:del>
      <w:r w:rsidR="00B3452D" w:rsidRPr="00217B8F">
        <w:rPr>
          <w:sz w:val="22"/>
        </w:rPr>
        <w:t xml:space="preserve"> </w:t>
      </w:r>
    </w:p>
    <w:p w14:paraId="54203914" w14:textId="6A198A3A" w:rsidR="00992AD4" w:rsidRDefault="00965C24" w:rsidP="00992AD4">
      <w:pPr>
        <w:pStyle w:val="Heading2"/>
      </w:pPr>
      <w:bookmarkStart w:id="92" w:name="_Toc212014395"/>
      <w:r>
        <w:t>Mitigation Measures</w:t>
      </w:r>
      <w:bookmarkEnd w:id="92"/>
    </w:p>
    <w:p w14:paraId="264EE9BF" w14:textId="77777777" w:rsidR="00DE2D87" w:rsidRDefault="00DE2D87" w:rsidP="00DE2D87">
      <w:pPr>
        <w:pStyle w:val="Heading2separationline"/>
      </w:pPr>
    </w:p>
    <w:p w14:paraId="0ACED17A" w14:textId="549113E6" w:rsidR="00CE7068" w:rsidRDefault="00CE7068" w:rsidP="00815C4B">
      <w:pPr>
        <w:rPr>
          <w:sz w:val="22"/>
        </w:rPr>
      </w:pPr>
      <w:r>
        <w:rPr>
          <w:sz w:val="22"/>
        </w:rPr>
        <w:t xml:space="preserve">IMO </w:t>
      </w:r>
      <w:r w:rsidRPr="001E5353">
        <w:rPr>
          <w:i/>
          <w:iCs/>
          <w:sz w:val="22"/>
          <w:rPrChange w:id="93" w:author="Sundklev Monica" w:date="2025-10-22T01:00:00Z">
            <w:rPr>
              <w:sz w:val="22"/>
            </w:rPr>
          </w:rPrChange>
        </w:rPr>
        <w:t xml:space="preserve">Resolution A.671(16) </w:t>
      </w:r>
      <w:ins w:id="94" w:author="Sundklev Monica" w:date="2025-10-22T00:49:00Z">
        <w:r w:rsidR="001E5353" w:rsidRPr="001E5353">
          <w:rPr>
            <w:i/>
            <w:iCs/>
            <w:sz w:val="22"/>
            <w:rPrChange w:id="95" w:author="Sundklev Monica" w:date="2025-10-22T01:00:00Z">
              <w:rPr>
                <w:sz w:val="22"/>
              </w:rPr>
            </w:rPrChange>
          </w:rPr>
          <w:t>S</w:t>
        </w:r>
      </w:ins>
      <w:del w:id="96" w:author="Sundklev Monica" w:date="2025-10-22T00:49:00Z">
        <w:r w:rsidRPr="001E5353" w:rsidDel="001E5353">
          <w:rPr>
            <w:i/>
            <w:iCs/>
            <w:sz w:val="22"/>
            <w:rPrChange w:id="97" w:author="Sundklev Monica" w:date="2025-10-22T01:00:00Z">
              <w:rPr>
                <w:sz w:val="22"/>
              </w:rPr>
            </w:rPrChange>
          </w:rPr>
          <w:delText>s</w:delText>
        </w:r>
      </w:del>
      <w:r w:rsidRPr="001E5353">
        <w:rPr>
          <w:i/>
          <w:iCs/>
          <w:sz w:val="22"/>
          <w:rPrChange w:id="98" w:author="Sundklev Monica" w:date="2025-10-22T01:00:00Z">
            <w:rPr>
              <w:sz w:val="22"/>
            </w:rPr>
          </w:rPrChange>
        </w:rPr>
        <w:t>afety zones and safety of navigation around offshore installations and structures</w:t>
      </w:r>
      <w:r w:rsidR="001F3998">
        <w:rPr>
          <w:sz w:val="22"/>
        </w:rPr>
        <w:t xml:space="preserve"> </w:t>
      </w:r>
      <w:ins w:id="99" w:author="Sundklev Monica" w:date="2025-10-22T00:52:00Z">
        <w:r w:rsidR="001E5353">
          <w:rPr>
            <w:sz w:val="22"/>
          </w:rPr>
          <w:t>[</w:t>
        </w:r>
        <w:commentRangeStart w:id="100"/>
        <w:r w:rsidR="001E5353">
          <w:rPr>
            <w:sz w:val="22"/>
          </w:rPr>
          <w:t>6</w:t>
        </w:r>
      </w:ins>
      <w:commentRangeEnd w:id="100"/>
      <w:ins w:id="101" w:author="Sundklev Monica" w:date="2025-10-22T01:00:00Z">
        <w:r w:rsidR="001E5353">
          <w:rPr>
            <w:rStyle w:val="CommentReference"/>
          </w:rPr>
          <w:commentReference w:id="100"/>
        </w:r>
      </w:ins>
      <w:ins w:id="102" w:author="Sundklev Monica" w:date="2025-10-22T00:52:00Z">
        <w:r w:rsidR="001E5353">
          <w:rPr>
            <w:sz w:val="22"/>
          </w:rPr>
          <w:t xml:space="preserve">] </w:t>
        </w:r>
      </w:ins>
      <w:r w:rsidR="001F3998">
        <w:rPr>
          <w:sz w:val="22"/>
        </w:rPr>
        <w:t>states that: “E</w:t>
      </w:r>
      <w:r w:rsidRPr="00CE7068">
        <w:rPr>
          <w:sz w:val="22"/>
        </w:rPr>
        <w:t>very coastal State which authorizes and regulates the operation and use of offshore installations and structures under its jurisdiction should</w:t>
      </w:r>
      <w:r w:rsidR="0024399C">
        <w:rPr>
          <w:sz w:val="22"/>
        </w:rPr>
        <w:t xml:space="preserve"> </w:t>
      </w:r>
      <w:r w:rsidR="00815C4B" w:rsidRPr="004E1135">
        <w:rPr>
          <w:sz w:val="22"/>
        </w:rPr>
        <w:t>(</w:t>
      </w:r>
      <w:r w:rsidR="00E47912" w:rsidRPr="004E1135">
        <w:rPr>
          <w:sz w:val="22"/>
        </w:rPr>
        <w:t>…</w:t>
      </w:r>
      <w:r w:rsidR="00815C4B" w:rsidRPr="004E1135">
        <w:rPr>
          <w:sz w:val="22"/>
        </w:rPr>
        <w:t>)</w:t>
      </w:r>
      <w:r w:rsidR="00815C4B">
        <w:rPr>
          <w:sz w:val="22"/>
        </w:rPr>
        <w:t xml:space="preserve"> t</w:t>
      </w:r>
      <w:r w:rsidRPr="004E1135">
        <w:rPr>
          <w:sz w:val="22"/>
        </w:rPr>
        <w:t>ake adequate measures to prevent infringement of safety zones around such offshore installations or structures. Such measures may include effective lights and sound signals, racons, permanent visual look-out and radar watch, listening for and warning vessels on VHF channel 16 or other appropriate radio frequencies and the establishment of vessel traffic services</w:t>
      </w:r>
      <w:r w:rsidR="00336EC4" w:rsidRPr="004E1135">
        <w:rPr>
          <w:sz w:val="22"/>
        </w:rPr>
        <w:t>.</w:t>
      </w:r>
      <w:r w:rsidR="0024399C" w:rsidRPr="004E1135">
        <w:rPr>
          <w:sz w:val="22"/>
        </w:rPr>
        <w:t>”</w:t>
      </w:r>
    </w:p>
    <w:p w14:paraId="29B89D83" w14:textId="77777777" w:rsidR="00BD0E22" w:rsidRPr="00815C4B" w:rsidRDefault="00BD0E22" w:rsidP="004E1135"/>
    <w:p w14:paraId="621C0CB0" w14:textId="1B8A04C8" w:rsidR="00737437" w:rsidRDefault="009402B4" w:rsidP="00E92EC5">
      <w:pPr>
        <w:pStyle w:val="BodyText"/>
      </w:pPr>
      <w:r>
        <w:t>Risk mitigation measures for scenarios in, and around, OREI could include, but are not limited to:</w:t>
      </w:r>
    </w:p>
    <w:p w14:paraId="33EBFF28" w14:textId="71414D31" w:rsidR="009402B4" w:rsidRDefault="009402B4" w:rsidP="005514C0">
      <w:pPr>
        <w:pStyle w:val="Bullet1"/>
      </w:pPr>
      <w:r>
        <w:t xml:space="preserve">Aids to </w:t>
      </w:r>
      <w:commentRangeStart w:id="103"/>
      <w:commentRangeStart w:id="104"/>
      <w:r>
        <w:t>Navigation</w:t>
      </w:r>
      <w:commentRangeEnd w:id="103"/>
      <w:r w:rsidR="006B1A4C">
        <w:rPr>
          <w:rStyle w:val="CommentReference"/>
          <w:color w:val="auto"/>
        </w:rPr>
        <w:commentReference w:id="103"/>
      </w:r>
      <w:commentRangeEnd w:id="104"/>
      <w:r w:rsidR="00275C82">
        <w:rPr>
          <w:rStyle w:val="CommentReference"/>
          <w:color w:val="auto"/>
        </w:rPr>
        <w:commentReference w:id="104"/>
      </w:r>
    </w:p>
    <w:p w14:paraId="49D631B5" w14:textId="166D680C" w:rsidR="001B262E" w:rsidRDefault="001B262E" w:rsidP="001B262E">
      <w:pPr>
        <w:pStyle w:val="Bullet1"/>
      </w:pPr>
      <w:r>
        <w:t>Vessel Traffic Services</w:t>
      </w:r>
      <w:r w:rsidR="00D65C41">
        <w:t xml:space="preserve"> (VTS)</w:t>
      </w:r>
    </w:p>
    <w:p w14:paraId="3BFEE8A1" w14:textId="5BD9E38C" w:rsidR="00D65C41" w:rsidRDefault="00D65C41" w:rsidP="001B262E">
      <w:pPr>
        <w:pStyle w:val="Bullet1"/>
      </w:pPr>
      <w:r>
        <w:t>Ship Reporting Systems (SRS)</w:t>
      </w:r>
    </w:p>
    <w:p w14:paraId="3CF57F17" w14:textId="45ACDFD0" w:rsidR="009402B4" w:rsidRDefault="009402B4" w:rsidP="005514C0">
      <w:pPr>
        <w:pStyle w:val="Bullet1"/>
      </w:pPr>
      <w:r>
        <w:t xml:space="preserve">Ship routeing measures </w:t>
      </w:r>
    </w:p>
    <w:p w14:paraId="224BDF64" w14:textId="77777777" w:rsidR="00A15804" w:rsidRDefault="00A15804" w:rsidP="00A15804">
      <w:pPr>
        <w:pStyle w:val="Bullet1"/>
      </w:pPr>
      <w:r>
        <w:t>A formal marine spatial plan</w:t>
      </w:r>
    </w:p>
    <w:p w14:paraId="1377FE18" w14:textId="1060889A" w:rsidR="00837641" w:rsidRDefault="009355DB" w:rsidP="00A15804">
      <w:pPr>
        <w:pStyle w:val="Bullet1"/>
      </w:pPr>
      <w:r>
        <w:t>L</w:t>
      </w:r>
      <w:r w:rsidR="00837641">
        <w:t>ocal</w:t>
      </w:r>
      <w:r>
        <w:t xml:space="preserve"> surveillance of the OREI</w:t>
      </w:r>
    </w:p>
    <w:p w14:paraId="0B821B44" w14:textId="3040EAC5" w:rsidR="009402B4" w:rsidRDefault="009402B4" w:rsidP="005514C0">
      <w:pPr>
        <w:pStyle w:val="Bullet1"/>
      </w:pPr>
      <w:r>
        <w:t>Emergency response and contingency plans</w:t>
      </w:r>
    </w:p>
    <w:p w14:paraId="1ACEDB0D" w14:textId="4AAEABE8" w:rsidR="001E5353" w:rsidRDefault="005A1A66" w:rsidP="005A1A66">
      <w:pPr>
        <w:pStyle w:val="BodyText"/>
      </w:pPr>
      <w:r>
        <w:t>These, and some other measures are addressed in this document.</w:t>
      </w:r>
    </w:p>
    <w:p w14:paraId="67CAF933" w14:textId="77777777" w:rsidR="001E5353" w:rsidRDefault="001E5353">
      <w:pPr>
        <w:spacing w:after="200" w:line="276" w:lineRule="auto"/>
        <w:rPr>
          <w:ins w:id="105" w:author="Sundklev Monica" w:date="2025-10-22T01:01:00Z"/>
          <w:rFonts w:asciiTheme="majorHAnsi" w:eastAsiaTheme="majorEastAsia" w:hAnsiTheme="majorHAnsi" w:cstheme="majorBidi"/>
          <w:b/>
          <w:bCs/>
          <w:caps/>
          <w:color w:val="00558C"/>
          <w:sz w:val="28"/>
          <w:szCs w:val="24"/>
        </w:rPr>
      </w:pPr>
      <w:bookmarkStart w:id="106" w:name="_Toc209863960"/>
      <w:bookmarkEnd w:id="106"/>
      <w:ins w:id="107" w:author="Sundklev Monica" w:date="2025-10-22T01:01:00Z">
        <w:r>
          <w:br w:type="page"/>
        </w:r>
      </w:ins>
    </w:p>
    <w:p w14:paraId="7A0F327F" w14:textId="6F609898" w:rsidR="0046464D" w:rsidRPr="00F55AD7" w:rsidRDefault="00992AD4" w:rsidP="00895496">
      <w:pPr>
        <w:pStyle w:val="Heading1"/>
      </w:pPr>
      <w:bookmarkStart w:id="108" w:name="_Toc212014396"/>
      <w:r>
        <w:lastRenderedPageBreak/>
        <w:t>NAVIGATIONAL SAFETY</w:t>
      </w:r>
      <w:bookmarkEnd w:id="108"/>
    </w:p>
    <w:p w14:paraId="3411193D" w14:textId="77777777" w:rsidR="0046464D" w:rsidRPr="00F55AD7" w:rsidRDefault="0046464D" w:rsidP="00CB1D11">
      <w:pPr>
        <w:pStyle w:val="Heading1separationline"/>
        <w:suppressAutoHyphens/>
      </w:pPr>
    </w:p>
    <w:p w14:paraId="60734758" w14:textId="1A4417E4" w:rsidR="00992AD4" w:rsidRDefault="00992AD4" w:rsidP="00DE2D87">
      <w:pPr>
        <w:pStyle w:val="Heading2"/>
      </w:pPr>
      <w:bookmarkStart w:id="109" w:name="_Toc212014397"/>
      <w:r>
        <w:t>S</w:t>
      </w:r>
      <w:r w:rsidR="007B14FC">
        <w:t>hips</w:t>
      </w:r>
      <w:r w:rsidR="00CE4F40">
        <w:t>’</w:t>
      </w:r>
      <w:r w:rsidR="007B14FC">
        <w:t xml:space="preserve"> Routeing</w:t>
      </w:r>
      <w:bookmarkEnd w:id="109"/>
    </w:p>
    <w:p w14:paraId="0C3AECD2" w14:textId="4B2D90B8" w:rsidR="00AC50CC" w:rsidRDefault="00AC50CC" w:rsidP="00AC50CC">
      <w:pPr>
        <w:pStyle w:val="BodyText"/>
      </w:pPr>
      <w:bookmarkStart w:id="110" w:name="_Toc164170220"/>
      <w:bookmarkStart w:id="111" w:name="_Toc164237801"/>
      <w:bookmarkStart w:id="112" w:name="_Toc164237873"/>
      <w:bookmarkStart w:id="113" w:name="_Toc164237945"/>
      <w:bookmarkStart w:id="114" w:name="_Toc164238017"/>
      <w:bookmarkStart w:id="115" w:name="_Toc164238089"/>
      <w:bookmarkStart w:id="116" w:name="_Toc164238161"/>
      <w:bookmarkStart w:id="117" w:name="_Toc164243087"/>
      <w:bookmarkStart w:id="118" w:name="_Toc164322243"/>
      <w:bookmarkStart w:id="119" w:name="_Toc164322324"/>
      <w:bookmarkStart w:id="120" w:name="_Toc164323764"/>
      <w:bookmarkStart w:id="121" w:name="_Toc164170221"/>
      <w:bookmarkStart w:id="122" w:name="_Toc164237802"/>
      <w:bookmarkStart w:id="123" w:name="_Toc164237874"/>
      <w:bookmarkStart w:id="124" w:name="_Toc164237946"/>
      <w:bookmarkStart w:id="125" w:name="_Toc164238018"/>
      <w:bookmarkStart w:id="126" w:name="_Toc164238090"/>
      <w:bookmarkStart w:id="127" w:name="_Toc164238162"/>
      <w:bookmarkStart w:id="128" w:name="_Toc164243088"/>
      <w:bookmarkStart w:id="129" w:name="_Toc164322244"/>
      <w:bookmarkStart w:id="130" w:name="_Toc164322325"/>
      <w:bookmarkStart w:id="131" w:name="_Toc16432376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As per SOLAS</w:t>
      </w:r>
      <w:ins w:id="132" w:author="Sundklev Monica" w:date="2025-10-22T01:17:00Z">
        <w:r w:rsidR="001122E5">
          <w:t xml:space="preserve"> [7]</w:t>
        </w:r>
      </w:ins>
      <w:r>
        <w:t xml:space="preserve"> </w:t>
      </w:r>
      <w:del w:id="133" w:author="Sundklev Monica" w:date="2025-10-21T23:10:00Z">
        <w:r w:rsidDel="001F7BA3">
          <w:delText xml:space="preserve">Chapter </w:delText>
        </w:r>
      </w:del>
      <w:ins w:id="134" w:author="Sundklev Monica" w:date="2025-10-21T23:19:00Z">
        <w:r w:rsidR="004A5FD5">
          <w:t>r</w:t>
        </w:r>
      </w:ins>
      <w:ins w:id="135" w:author="Sundklev Monica" w:date="2025-10-21T23:10:00Z">
        <w:r w:rsidR="001F7BA3">
          <w:t xml:space="preserve">egulation </w:t>
        </w:r>
      </w:ins>
      <w:r>
        <w:t>V/10, S</w:t>
      </w:r>
      <w:r w:rsidRPr="00951E97">
        <w:t xml:space="preserve">hips' </w:t>
      </w:r>
      <w:r>
        <w:t>R</w:t>
      </w:r>
      <w:r w:rsidRPr="00951E97">
        <w:t xml:space="preserve">outeing </w:t>
      </w:r>
      <w:r>
        <w:t>s</w:t>
      </w:r>
      <w:r w:rsidRPr="00951E97">
        <w:t>ystems are recommended for use by, and may be made mandatory for, all ships, certain categories of ships or ships carrying certain cargoes, when adopted and implemented in accordance with the guidelines and criteria developed by</w:t>
      </w:r>
      <w:ins w:id="136" w:author="Christina Schneider" w:date="2025-10-21T15:48:00Z">
        <w:r w:rsidR="009F7601">
          <w:t xml:space="preserve"> </w:t>
        </w:r>
        <w:commentRangeStart w:id="137"/>
        <w:commentRangeStart w:id="138"/>
        <w:r w:rsidR="009F7601">
          <w:t>IMO</w:t>
        </w:r>
      </w:ins>
      <w:commentRangeEnd w:id="137"/>
      <w:ins w:id="139" w:author="Christina Schneider" w:date="2025-10-21T15:55:00Z">
        <w:r w:rsidR="00DC331B">
          <w:rPr>
            <w:rStyle w:val="CommentReference"/>
          </w:rPr>
          <w:commentReference w:id="137"/>
        </w:r>
      </w:ins>
      <w:commentRangeEnd w:id="138"/>
      <w:r w:rsidR="001F7BA3">
        <w:rPr>
          <w:rStyle w:val="CommentReference"/>
        </w:rPr>
        <w:commentReference w:id="138"/>
      </w:r>
      <w:ins w:id="140" w:author="Christina Schneider" w:date="2025-10-21T15:48:00Z">
        <w:r w:rsidR="009F7601">
          <w:t>.</w:t>
        </w:r>
      </w:ins>
      <w:del w:id="141" w:author="Christina Schneider" w:date="2025-10-21T15:48:00Z">
        <w:r w:rsidRPr="00951E97" w:rsidDel="009F7601">
          <w:delText xml:space="preserve"> the </w:delText>
        </w:r>
        <w:r w:rsidRPr="00951E97" w:rsidDel="002C434D">
          <w:delText>Organization</w:delText>
        </w:r>
      </w:del>
      <w:del w:id="142" w:author="Sundklev Monica" w:date="2025-10-22T01:01:00Z">
        <w:r w:rsidRPr="00951E97" w:rsidDel="001E5353">
          <w:delText>.</w:delText>
        </w:r>
      </w:del>
    </w:p>
    <w:p w14:paraId="4B9BEF68" w14:textId="4A870458" w:rsidR="00AC50CC" w:rsidRDefault="00AC50CC" w:rsidP="00AC50CC">
      <w:pPr>
        <w:pStyle w:val="BodyText"/>
      </w:pPr>
      <w:r>
        <w:t xml:space="preserve">SOLAS </w:t>
      </w:r>
      <w:del w:id="143" w:author="Sundklev Monica" w:date="2025-10-21T23:19:00Z">
        <w:r w:rsidDel="004A5FD5">
          <w:delText xml:space="preserve">Chapter </w:delText>
        </w:r>
      </w:del>
      <w:ins w:id="144" w:author="Sundklev Monica" w:date="2025-10-21T23:19:00Z">
        <w:r w:rsidR="004A5FD5">
          <w:t xml:space="preserve">regulation </w:t>
        </w:r>
      </w:ins>
      <w:r>
        <w:t xml:space="preserve">V/10 also states </w:t>
      </w:r>
      <w:r w:rsidRPr="00866E21">
        <w:t xml:space="preserve">Contracting Governments shall refer proposals for the adoption of ships' routeing systems to </w:t>
      </w:r>
      <w:r>
        <w:t xml:space="preserve">IMO, which will </w:t>
      </w:r>
      <w:r w:rsidRPr="00866E21">
        <w:t xml:space="preserve">disseminate relevant information </w:t>
      </w:r>
      <w:r>
        <w:t xml:space="preserve">on </w:t>
      </w:r>
      <w:r w:rsidRPr="00866E21">
        <w:t>any adopted ships' routeing systems.</w:t>
      </w:r>
    </w:p>
    <w:p w14:paraId="665EEA6F" w14:textId="25D09D62" w:rsidR="005A1A66" w:rsidRDefault="005A1A66" w:rsidP="00BD3873">
      <w:pPr>
        <w:pStyle w:val="BodyText"/>
      </w:pPr>
      <w:commentRangeStart w:id="145"/>
      <w:del w:id="146" w:author="Sundklev Monica" w:date="2025-10-22T01:44:00Z">
        <w:r w:rsidRPr="009F7287" w:rsidDel="004B518F">
          <w:delText xml:space="preserve">The IMO publication </w:delText>
        </w:r>
        <w:r w:rsidRPr="009F7287" w:rsidDel="004B518F">
          <w:rPr>
            <w:i/>
            <w:iCs/>
          </w:rPr>
          <w:delText>Ships’ Routeing</w:delText>
        </w:r>
        <w:r w:rsidRPr="009F7287" w:rsidDel="004B518F">
          <w:delText xml:space="preserve">, </w:delText>
        </w:r>
        <w:r w:rsidR="00AC50CC" w:rsidDel="004B518F">
          <w:delText>refers</w:delText>
        </w:r>
        <w:r w:rsidR="00AC50CC" w:rsidRPr="009F7287" w:rsidDel="004B518F">
          <w:delText xml:space="preserve"> </w:delText>
        </w:r>
      </w:del>
      <w:r w:rsidRPr="009F7287">
        <w:t>IMO Res</w:t>
      </w:r>
      <w:ins w:id="147" w:author="Sundklev Monica" w:date="2025-10-22T01:43:00Z">
        <w:r w:rsidR="004B518F">
          <w:t>olution</w:t>
        </w:r>
      </w:ins>
      <w:del w:id="148" w:author="Sundklev Monica" w:date="2025-10-22T01:43:00Z">
        <w:r w:rsidRPr="009F7287" w:rsidDel="004B518F">
          <w:delText>.</w:delText>
        </w:r>
      </w:del>
      <w:r w:rsidRPr="009F7287">
        <w:t xml:space="preserve"> A</w:t>
      </w:r>
      <w:ins w:id="149" w:author="Sundklev Monica" w:date="2025-10-22T01:03:00Z">
        <w:r w:rsidR="001E5353">
          <w:t>.</w:t>
        </w:r>
      </w:ins>
      <w:r w:rsidRPr="009F7287">
        <w:t xml:space="preserve">572(14) </w:t>
      </w:r>
      <w:ins w:id="150" w:author="Sundklev Monica" w:date="2025-10-22T01:40:00Z">
        <w:r w:rsidR="004B518F" w:rsidRPr="004B518F">
          <w:rPr>
            <w:i/>
            <w:iCs/>
          </w:rPr>
          <w:t>General provisions on ships’ routeing</w:t>
        </w:r>
        <w:r w:rsidR="004B518F">
          <w:t xml:space="preserve"> </w:t>
        </w:r>
      </w:ins>
      <w:ins w:id="151" w:author="Sundklev Monica" w:date="2025-10-22T01:42:00Z">
        <w:r w:rsidR="004B518F">
          <w:t>[</w:t>
        </w:r>
      </w:ins>
      <w:ins w:id="152" w:author="Sundklev Monica" w:date="2025-10-22T01:49:00Z">
        <w:r w:rsidR="004B518F">
          <w:t>8</w:t>
        </w:r>
      </w:ins>
      <w:ins w:id="153" w:author="Sundklev Monica" w:date="2025-10-22T01:42:00Z">
        <w:r w:rsidR="004B518F">
          <w:t>]</w:t>
        </w:r>
      </w:ins>
      <w:ins w:id="154" w:author="Sundklev Monica" w:date="2025-10-22T01:43:00Z">
        <w:r w:rsidR="004B518F">
          <w:t xml:space="preserve"> </w:t>
        </w:r>
      </w:ins>
      <w:commentRangeEnd w:id="145"/>
      <w:ins w:id="155" w:author="Sundklev Monica" w:date="2025-10-22T01:50:00Z">
        <w:r w:rsidR="004B518F">
          <w:rPr>
            <w:rStyle w:val="CommentReference"/>
          </w:rPr>
          <w:commentReference w:id="145"/>
        </w:r>
      </w:ins>
      <w:del w:id="156" w:author="Sundklev Monica" w:date="2025-10-22T01:44:00Z">
        <w:r w:rsidRPr="009F7287" w:rsidDel="004B518F">
          <w:delText xml:space="preserve">and </w:delText>
        </w:r>
      </w:del>
      <w:ins w:id="157" w:author="Sundklev Monica" w:date="2025-10-22T01:44:00Z">
        <w:r w:rsidR="004B518F">
          <w:t>contains</w:t>
        </w:r>
        <w:r w:rsidR="004B518F" w:rsidRPr="009F7287">
          <w:t xml:space="preserve"> </w:t>
        </w:r>
      </w:ins>
      <w:r w:rsidRPr="009F7287">
        <w:t>instructions on how to establish IMO-adopted ships’ routeing system</w:t>
      </w:r>
      <w:r w:rsidR="00106895">
        <w:t>s</w:t>
      </w:r>
      <w:ins w:id="158" w:author="Sundklev Monica" w:date="2025-10-22T01:45:00Z">
        <w:r w:rsidR="004B518F">
          <w:t xml:space="preserve">, and </w:t>
        </w:r>
      </w:ins>
      <w:del w:id="159" w:author="Sundklev Monica" w:date="2025-10-22T01:45:00Z">
        <w:r w:rsidRPr="009F7287" w:rsidDel="004B518F">
          <w:delText xml:space="preserve">. </w:delText>
        </w:r>
      </w:del>
      <w:ins w:id="160" w:author="Sundklev Monica" w:date="2025-10-22T01:44:00Z">
        <w:r w:rsidR="004B518F">
          <w:t>is also included in t</w:t>
        </w:r>
        <w:r w:rsidR="004B518F" w:rsidRPr="009F7287">
          <w:t xml:space="preserve">he IMO publication </w:t>
        </w:r>
        <w:r w:rsidR="004B518F" w:rsidRPr="009F7287">
          <w:rPr>
            <w:i/>
            <w:iCs/>
          </w:rPr>
          <w:t>Ships’ Routeing</w:t>
        </w:r>
      </w:ins>
      <w:ins w:id="161" w:author="Sundklev Monica" w:date="2025-10-22T01:45:00Z">
        <w:r w:rsidR="004B518F">
          <w:rPr>
            <w:i/>
            <w:iCs/>
          </w:rPr>
          <w:t xml:space="preserve">. </w:t>
        </w:r>
      </w:ins>
      <w:del w:id="162" w:author="Sundklev Monica" w:date="2025-10-22T01:45:00Z">
        <w:r w:rsidRPr="009F7287" w:rsidDel="004B518F">
          <w:delText xml:space="preserve"> </w:delText>
        </w:r>
      </w:del>
      <w:r w:rsidRPr="009F7287">
        <w:t xml:space="preserve">The publication is primarily intended for administrations responsible for planning and implementing routeing systems for use by international shipping.  </w:t>
      </w:r>
    </w:p>
    <w:p w14:paraId="1BC48618" w14:textId="1B652636" w:rsidR="009F7287" w:rsidRPr="009F7287" w:rsidRDefault="009F7287" w:rsidP="00BD3873">
      <w:pPr>
        <w:pStyle w:val="BodyText"/>
      </w:pPr>
      <w:r w:rsidRPr="009F7287">
        <w:t>The purpose of ships' routeing is to improve the safety of navigation in converging areas and in areas where the density of traffic is great or where freedom of movement of shipping is inhibited by restricted sea-room, the existence of obstructions to navigation, limited depths or unfavourable meteorological conditions</w:t>
      </w:r>
      <w:commentRangeStart w:id="163"/>
      <w:commentRangeStart w:id="164"/>
      <w:r w:rsidRPr="009F7287">
        <w:t xml:space="preserve"> </w:t>
      </w:r>
      <w:r w:rsidRPr="009F7287">
        <w:rPr>
          <w:rStyle w:val="FootnoteReference"/>
          <w:sz w:val="22"/>
        </w:rPr>
        <w:footnoteReference w:id="3"/>
      </w:r>
      <w:r w:rsidRPr="009F7287">
        <w:t>.</w:t>
      </w:r>
      <w:commentRangeEnd w:id="163"/>
      <w:r w:rsidR="00903DA9">
        <w:rPr>
          <w:rStyle w:val="CommentReference"/>
        </w:rPr>
        <w:commentReference w:id="163"/>
      </w:r>
      <w:commentRangeEnd w:id="164"/>
      <w:r w:rsidR="003B22C5">
        <w:rPr>
          <w:rStyle w:val="CommentReference"/>
        </w:rPr>
        <w:commentReference w:id="164"/>
      </w:r>
    </w:p>
    <w:p w14:paraId="2B405BF8" w14:textId="6D1CE8CB" w:rsidR="009F7287" w:rsidRPr="009F7287" w:rsidRDefault="009F7287" w:rsidP="00BD3873">
      <w:pPr>
        <w:pStyle w:val="BodyText"/>
      </w:pPr>
      <w:r w:rsidRPr="009F7287">
        <w:t xml:space="preserve">Ships’ routeing </w:t>
      </w:r>
      <w:r w:rsidR="00BE3910">
        <w:t>measures</w:t>
      </w:r>
      <w:r w:rsidR="00BE3910" w:rsidRPr="009F7287">
        <w:t xml:space="preserve"> </w:t>
      </w:r>
      <w:r w:rsidR="00176E85">
        <w:t xml:space="preserve">may </w:t>
      </w:r>
      <w:r w:rsidRPr="009F7287">
        <w:t>include traffic separation schemes (TSS)</w:t>
      </w:r>
      <w:r w:rsidR="008577BF">
        <w:t xml:space="preserve"> including </w:t>
      </w:r>
      <w:r w:rsidR="008577BF" w:rsidRPr="009F7287">
        <w:t>inshore traffic zones</w:t>
      </w:r>
      <w:r w:rsidRPr="009F7287">
        <w:t>, two-way routes, recommended tracks, areas to be avoided</w:t>
      </w:r>
      <w:r w:rsidR="00580AD7">
        <w:t xml:space="preserve"> and</w:t>
      </w:r>
      <w:r w:rsidR="00492026">
        <w:t xml:space="preserve"> precautionary areas</w:t>
      </w:r>
      <w:r w:rsidR="00580AD7">
        <w:t>.</w:t>
      </w:r>
      <w:r w:rsidRPr="009F7287">
        <w:t xml:space="preserve"> </w:t>
      </w:r>
      <w:del w:id="165" w:author="Christina Schneider" w:date="2025-10-21T15:51:00Z">
        <w:r w:rsidRPr="009F7287" w:rsidDel="00FE4196">
          <w:delText>.</w:delText>
        </w:r>
      </w:del>
      <w:r w:rsidRPr="009F7287">
        <w:t xml:space="preserve"> The objective</w:t>
      </w:r>
      <w:r w:rsidR="00743D9A">
        <w:t>(</w:t>
      </w:r>
      <w:r w:rsidRPr="009F7287">
        <w:t>s</w:t>
      </w:r>
      <w:r w:rsidR="00743D9A">
        <w:t>)</w:t>
      </w:r>
      <w:r w:rsidRPr="009F7287">
        <w:t xml:space="preserve"> of any ships’ routeing system will depend on the particular risk which it is meant to mitigate.</w:t>
      </w:r>
      <w:del w:id="166" w:author="IH - DT - DNV - Chefe da Divisão de Navegação" w:date="2025-10-22T10:40:00Z">
        <w:r w:rsidRPr="009F7287" w:rsidDel="003B22C5">
          <w:delText xml:space="preserve"> </w:delText>
        </w:r>
      </w:del>
    </w:p>
    <w:p w14:paraId="40D85DFE" w14:textId="1AD9299F" w:rsidR="00492026" w:rsidRDefault="009F7287" w:rsidP="00BD3873">
      <w:pPr>
        <w:pStyle w:val="BodyText"/>
      </w:pPr>
      <w:r w:rsidRPr="009F7287">
        <w:t>It may be necessary to implement internationally adopted ships’ routeing systems through national legislation.</w:t>
      </w:r>
    </w:p>
    <w:p w14:paraId="1D49DF75" w14:textId="1F5F0E9F" w:rsidR="009F7287" w:rsidRPr="009F7287" w:rsidRDefault="00492026" w:rsidP="00BD3873">
      <w:pPr>
        <w:pStyle w:val="BodyText"/>
      </w:pPr>
      <w:r>
        <w:t>Navigation in or around windfarms may</w:t>
      </w:r>
      <w:ins w:id="167" w:author="Sundklev Monica" w:date="2025-10-22T01:07:00Z">
        <w:r w:rsidR="001E5353">
          <w:t xml:space="preserve"> </w:t>
        </w:r>
      </w:ins>
      <w:r>
        <w:t>be prohibited for some or all types of vessels.</w:t>
      </w:r>
    </w:p>
    <w:p w14:paraId="50977A7F" w14:textId="6C640350" w:rsidR="009F7287" w:rsidRDefault="009F7287" w:rsidP="009F7287">
      <w:pPr>
        <w:pStyle w:val="BodyText"/>
      </w:pPr>
      <w:commentRangeStart w:id="168"/>
      <w:r>
        <w:t>IMO MSC/Circ.</w:t>
      </w:r>
      <w:del w:id="169" w:author="Sundklev Monica" w:date="2025-10-22T01:07:00Z">
        <w:r w:rsidDel="001E5353">
          <w:delText xml:space="preserve"> </w:delText>
        </w:r>
      </w:del>
      <w:r>
        <w:t xml:space="preserve">1060 </w:t>
      </w:r>
      <w:del w:id="170" w:author="Sundklev Monica" w:date="2025-10-22T01:03:00Z">
        <w:r w:rsidRPr="0015685F" w:rsidDel="001E5353">
          <w:rPr>
            <w:i/>
            <w:iCs/>
          </w:rPr>
          <w:delText>(</w:delText>
        </w:r>
      </w:del>
      <w:del w:id="171" w:author="Sundklev Monica" w:date="2025-10-22T01:40:00Z">
        <w:r w:rsidRPr="0015685F" w:rsidDel="004B518F">
          <w:rPr>
            <w:i/>
            <w:iCs/>
          </w:rPr>
          <w:delText>Guidance note on the preparation of proposals on ships’ routeing systems and ship reporting systems for submission to the sub-committee on safety of navigation</w:delText>
        </w:r>
      </w:del>
      <w:del w:id="172" w:author="Sundklev Monica" w:date="2025-10-22T01:03:00Z">
        <w:r w:rsidRPr="0015685F" w:rsidDel="001E5353">
          <w:rPr>
            <w:i/>
            <w:iCs/>
          </w:rPr>
          <w:delText>)</w:delText>
        </w:r>
      </w:del>
      <w:del w:id="173" w:author="Sundklev Monica" w:date="2025-10-22T01:40:00Z">
        <w:r w:rsidDel="004B518F">
          <w:delText xml:space="preserve"> </w:delText>
        </w:r>
      </w:del>
      <w:r>
        <w:t>and MSC</w:t>
      </w:r>
      <w:ins w:id="174" w:author="Sundklev Monica" w:date="2025-10-22T01:28:00Z">
        <w:r w:rsidR="001122E5">
          <w:t>.1</w:t>
        </w:r>
      </w:ins>
      <w:r>
        <w:t xml:space="preserve">/Circ.1060 Add.1 </w:t>
      </w:r>
      <w:commentRangeEnd w:id="168"/>
      <w:r w:rsidR="004B518F">
        <w:rPr>
          <w:rStyle w:val="CommentReference"/>
        </w:rPr>
        <w:commentReference w:id="168"/>
      </w:r>
      <w:r>
        <w:t xml:space="preserve">are two IMO circulars that can help </w:t>
      </w:r>
      <w:del w:id="175" w:author="Sundklev Monica" w:date="2025-10-22T01:09:00Z">
        <w:r w:rsidDel="001E5353">
          <w:delText xml:space="preserve">develop </w:delText>
        </w:r>
      </w:del>
      <w:r>
        <w:t>Member States</w:t>
      </w:r>
      <w:ins w:id="176" w:author="Christina Schneider" w:date="2025-10-21T15:52:00Z">
        <w:del w:id="177" w:author="Sundklev Monica" w:date="2025-10-22T01:09:00Z">
          <w:r w:rsidR="00F2228C" w:rsidDel="001E5353">
            <w:delText>’</w:delText>
          </w:r>
        </w:del>
      </w:ins>
      <w:r>
        <w:t xml:space="preserve"> </w:t>
      </w:r>
      <w:commentRangeStart w:id="178"/>
      <w:r>
        <w:t>develop</w:t>
      </w:r>
      <w:ins w:id="179" w:author="Sundklev Monica" w:date="2025-10-22T01:09:00Z">
        <w:r w:rsidR="001E5353">
          <w:t>ing</w:t>
        </w:r>
      </w:ins>
      <w:r>
        <w:t xml:space="preserve"> </w:t>
      </w:r>
      <w:commentRangeEnd w:id="178"/>
      <w:r w:rsidR="001E5353">
        <w:rPr>
          <w:rStyle w:val="CommentReference"/>
        </w:rPr>
        <w:commentReference w:id="178"/>
      </w:r>
      <w:r>
        <w:t>submissions on ships’ routeing.  Such submissions need to be made to IMO’s Sub-Committee on Navigation, Communications and Search and Rescue (NCSR) for assessment and approval as per MSC.1</w:t>
      </w:r>
      <w:ins w:id="180" w:author="Sundklev Monica" w:date="2025-10-21T23:09:00Z">
        <w:r w:rsidR="001F7BA3">
          <w:t>/</w:t>
        </w:r>
      </w:ins>
      <w:del w:id="181" w:author="Sundklev Monica" w:date="2025-10-21T23:09:00Z">
        <w:r w:rsidDel="001F7BA3">
          <w:delText>-</w:delText>
        </w:r>
      </w:del>
      <w:r>
        <w:t xml:space="preserve">Circ.1608. </w:t>
      </w:r>
    </w:p>
    <w:p w14:paraId="08C9C192" w14:textId="2A0859B6" w:rsidR="00992AD4" w:rsidRDefault="007B14FC" w:rsidP="004E1135">
      <w:pPr>
        <w:pStyle w:val="Heading2"/>
      </w:pPr>
      <w:bookmarkStart w:id="182" w:name="_Toc212014398"/>
      <w:r>
        <w:t>S</w:t>
      </w:r>
      <w:r w:rsidR="009F7287">
        <w:t xml:space="preserve">hip </w:t>
      </w:r>
      <w:r>
        <w:t>R</w:t>
      </w:r>
      <w:r w:rsidR="009F7287">
        <w:t xml:space="preserve">eporting </w:t>
      </w:r>
      <w:r>
        <w:t>S</w:t>
      </w:r>
      <w:r w:rsidR="009F7287">
        <w:t>ystems</w:t>
      </w:r>
      <w:bookmarkEnd w:id="182"/>
    </w:p>
    <w:p w14:paraId="2BBBAC23" w14:textId="76D534A1" w:rsidR="009F7287" w:rsidRPr="00BD3873" w:rsidRDefault="009F7287" w:rsidP="00BD3873">
      <w:pPr>
        <w:pStyle w:val="BodyText"/>
      </w:pPr>
      <w:r w:rsidRPr="00BD3873">
        <w:t xml:space="preserve">Ship </w:t>
      </w:r>
      <w:r w:rsidR="00C051AE" w:rsidRPr="00BD3873">
        <w:t>R</w:t>
      </w:r>
      <w:r w:rsidRPr="00BD3873">
        <w:t xml:space="preserve">eporting </w:t>
      </w:r>
      <w:r w:rsidR="00C051AE" w:rsidRPr="00BD3873">
        <w:t>S</w:t>
      </w:r>
      <w:r w:rsidRPr="00BD3873">
        <w:t xml:space="preserve">ystems (SRS) are designed to provide coastal States with information on the presence of either all or specified categories of ships, within specific waters. </w:t>
      </w:r>
      <w:r w:rsidR="00C051AE" w:rsidRPr="00BD3873">
        <w:t>SRS aim to</w:t>
      </w:r>
      <w:r w:rsidRPr="00BD3873">
        <w:t xml:space="preserve"> enhance navigational safety and environmental protection and better respond in any developing </w:t>
      </w:r>
      <w:r w:rsidR="00C051AE" w:rsidRPr="00BD3873">
        <w:t>situation</w:t>
      </w:r>
      <w:r w:rsidRPr="00BD3873">
        <w:t xml:space="preserve">. </w:t>
      </w:r>
    </w:p>
    <w:p w14:paraId="59C77C80" w14:textId="7F97A180" w:rsidR="009F7287" w:rsidRPr="00BD3873" w:rsidRDefault="009F7287" w:rsidP="00BD3873">
      <w:pPr>
        <w:pStyle w:val="BodyText"/>
      </w:pPr>
      <w:r w:rsidRPr="00BD3873">
        <w:t xml:space="preserve">SRS can also be a risk mitigator when establishing </w:t>
      </w:r>
      <w:r w:rsidR="00F82446">
        <w:t>OREI</w:t>
      </w:r>
      <w:r w:rsidRPr="00BD3873">
        <w:t xml:space="preserve">. </w:t>
      </w:r>
    </w:p>
    <w:p w14:paraId="550026C5" w14:textId="4938A437" w:rsidR="009F7287" w:rsidRPr="00BD3873" w:rsidRDefault="009F7287" w:rsidP="00BD3873">
      <w:pPr>
        <w:pStyle w:val="BodyText"/>
      </w:pPr>
      <w:r w:rsidRPr="00BD3873">
        <w:t>As per SOLAS</w:t>
      </w:r>
      <w:ins w:id="183" w:author="Christina Schneider" w:date="2025-10-21T15:53:00Z">
        <w:r w:rsidR="007103A1">
          <w:t xml:space="preserve"> </w:t>
        </w:r>
        <w:commentRangeStart w:id="184"/>
        <w:commentRangeStart w:id="185"/>
        <w:del w:id="186" w:author="Sundklev Monica" w:date="2025-10-21T23:13:00Z">
          <w:r w:rsidR="007103A1" w:rsidDel="001F7BA3">
            <w:delText>Chapter</w:delText>
          </w:r>
        </w:del>
      </w:ins>
      <w:commentRangeEnd w:id="184"/>
      <w:ins w:id="187" w:author="Christina Schneider" w:date="2025-10-21T15:55:00Z">
        <w:del w:id="188" w:author="Sundklev Monica" w:date="2025-10-21T23:13:00Z">
          <w:r w:rsidR="00DC331B" w:rsidDel="001F7BA3">
            <w:rPr>
              <w:rStyle w:val="CommentReference"/>
            </w:rPr>
            <w:commentReference w:id="184"/>
          </w:r>
        </w:del>
      </w:ins>
      <w:commentRangeEnd w:id="185"/>
      <w:del w:id="189" w:author="Sundklev Monica" w:date="2025-10-21T23:13:00Z">
        <w:r w:rsidR="001F7BA3" w:rsidDel="001F7BA3">
          <w:rPr>
            <w:rStyle w:val="CommentReference"/>
          </w:rPr>
          <w:commentReference w:id="185"/>
        </w:r>
      </w:del>
      <w:ins w:id="190" w:author="Sundklev Monica" w:date="2025-10-21T23:13:00Z">
        <w:r w:rsidR="001F7BA3">
          <w:t>regulation</w:t>
        </w:r>
      </w:ins>
      <w:r w:rsidRPr="00BD3873">
        <w:t xml:space="preserve"> V/11, IMO is recognized as the only international body for developing guidelines, criteria and regulations on an international level for ship reporting systems.</w:t>
      </w:r>
      <w:r w:rsidR="00F17859">
        <w:t xml:space="preserve"> </w:t>
      </w:r>
      <w:proofErr w:type="gramStart"/>
      <w:r w:rsidR="00712A88">
        <w:t>A</w:t>
      </w:r>
      <w:proofErr w:type="gramEnd"/>
      <w:r w:rsidR="00712A88">
        <w:t xml:space="preserve"> SRS, approved by IMO, </w:t>
      </w:r>
      <w:r w:rsidR="001821CA">
        <w:t>could</w:t>
      </w:r>
      <w:r w:rsidR="00712A88">
        <w:t xml:space="preserve"> be mandatory </w:t>
      </w:r>
      <w:del w:id="191" w:author="Sundklev Monica" w:date="2025-10-22T01:57:00Z">
        <w:r w:rsidR="00712A88" w:rsidDel="0006642F">
          <w:delText xml:space="preserve"> </w:delText>
        </w:r>
      </w:del>
      <w:r w:rsidR="00712A88">
        <w:t>in international waters.</w:t>
      </w:r>
    </w:p>
    <w:p w14:paraId="26405A5C" w14:textId="14A4D560" w:rsidR="00737437" w:rsidRDefault="006937D8" w:rsidP="004E1135">
      <w:pPr>
        <w:pStyle w:val="Heading2"/>
      </w:pPr>
      <w:bookmarkStart w:id="192" w:name="_Toc212014399"/>
      <w:r>
        <w:t>Vessel Traffic Services</w:t>
      </w:r>
      <w:bookmarkEnd w:id="192"/>
    </w:p>
    <w:p w14:paraId="34D48DA0" w14:textId="1603C8DB" w:rsidR="006937D8" w:rsidRDefault="006937D8" w:rsidP="006937D8">
      <w:pPr>
        <w:pStyle w:val="BodyText"/>
      </w:pPr>
      <w:r>
        <w:t>As per SOLAS</w:t>
      </w:r>
      <w:ins w:id="193" w:author="Christina Schneider" w:date="2025-10-21T15:53:00Z">
        <w:r w:rsidR="007103A1">
          <w:t xml:space="preserve"> </w:t>
        </w:r>
        <w:del w:id="194" w:author="Sundklev Monica" w:date="2025-10-21T23:19:00Z">
          <w:r w:rsidR="007103A1" w:rsidDel="004A5FD5">
            <w:delText>Chapter</w:delText>
          </w:r>
        </w:del>
      </w:ins>
      <w:ins w:id="195" w:author="Sundklev Monica" w:date="2025-10-21T23:19:00Z">
        <w:r w:rsidR="004A5FD5">
          <w:t>regulation</w:t>
        </w:r>
      </w:ins>
      <w:r>
        <w:t xml:space="preserve"> V/12 </w:t>
      </w:r>
      <w:ins w:id="196" w:author="Sundklev Monica" w:date="2025-10-22T08:47:00Z">
        <w:r w:rsidR="00B92CE6">
          <w:t>C</w:t>
        </w:r>
      </w:ins>
      <w:del w:id="197" w:author="Sundklev Monica" w:date="2025-10-22T08:47:00Z">
        <w:r w:rsidDel="00B92CE6">
          <w:delText>c</w:delText>
        </w:r>
      </w:del>
      <w:r>
        <w:t xml:space="preserve">ontracting </w:t>
      </w:r>
      <w:del w:id="198" w:author="Sundklev Monica" w:date="2025-10-22T08:47:00Z">
        <w:r w:rsidDel="00B92CE6">
          <w:delText>g</w:delText>
        </w:r>
      </w:del>
      <w:ins w:id="199" w:author="Sundklev Monica" w:date="2025-10-22T08:47:00Z">
        <w:r w:rsidR="00B92CE6">
          <w:t>G</w:t>
        </w:r>
      </w:ins>
      <w:r>
        <w:t xml:space="preserve">overnments planning and implementing </w:t>
      </w:r>
      <w:r w:rsidR="005E5DDE">
        <w:t xml:space="preserve">VTS </w:t>
      </w:r>
      <w:r>
        <w:t xml:space="preserve">shall, wherever possible, follow IMO </w:t>
      </w:r>
      <w:del w:id="200" w:author="Sundklev Monica" w:date="2025-10-22T02:00:00Z">
        <w:r w:rsidDel="0006642F">
          <w:delText xml:space="preserve">guideline (IMO </w:delText>
        </w:r>
      </w:del>
      <w:r>
        <w:t>Res</w:t>
      </w:r>
      <w:ins w:id="201" w:author="Sundklev Monica" w:date="2025-10-22T02:00:00Z">
        <w:r w:rsidR="0006642F">
          <w:t>olution</w:t>
        </w:r>
      </w:ins>
      <w:r>
        <w:t xml:space="preserve"> A.1158</w:t>
      </w:r>
      <w:del w:id="202" w:author="Sundklev Monica" w:date="2025-10-22T02:00:00Z">
        <w:r w:rsidDel="0006642F">
          <w:delText xml:space="preserve"> </w:delText>
        </w:r>
      </w:del>
      <w:r>
        <w:t>(32)</w:t>
      </w:r>
      <w:ins w:id="203" w:author="Sundklev Monica" w:date="2025-10-22T02:00:00Z">
        <w:r w:rsidR="0006642F">
          <w:t xml:space="preserve"> Guidelines for Vessel Traffic Services</w:t>
        </w:r>
      </w:ins>
      <w:del w:id="204" w:author="Sundklev Monica" w:date="2025-10-22T02:00:00Z">
        <w:r w:rsidDel="0006642F">
          <w:delText>)</w:delText>
        </w:r>
      </w:del>
      <w:ins w:id="205" w:author="Sundklev Monica" w:date="2025-10-22T02:01:00Z">
        <w:r w:rsidR="0006642F">
          <w:t xml:space="preserve"> [</w:t>
        </w:r>
      </w:ins>
      <w:ins w:id="206" w:author="Sundklev Monica" w:date="2025-10-22T02:10:00Z">
        <w:r w:rsidR="004330DE">
          <w:t>9</w:t>
        </w:r>
      </w:ins>
      <w:ins w:id="207" w:author="Sundklev Monica" w:date="2025-10-22T02:01:00Z">
        <w:r w:rsidR="0006642F">
          <w:t>]</w:t>
        </w:r>
      </w:ins>
      <w:ins w:id="208" w:author="Sundklev Monica" w:date="2025-10-22T08:49:00Z">
        <w:r w:rsidR="00B92CE6">
          <w:t xml:space="preserve"> and should</w:t>
        </w:r>
      </w:ins>
      <w:ins w:id="209" w:author="Sundklev Monica" w:date="2025-10-22T08:50:00Z">
        <w:r w:rsidR="00B92CE6">
          <w:t xml:space="preserve"> also</w:t>
        </w:r>
      </w:ins>
      <w:ins w:id="210" w:author="Sundklev Monica" w:date="2025-10-22T08:51:00Z">
        <w:r w:rsidR="00B92CE6">
          <w:t>, w</w:t>
        </w:r>
        <w:r w:rsidR="00B92CE6" w:rsidRPr="004E1135">
          <w:rPr>
            <w:lang w:val="en-US"/>
          </w:rPr>
          <w:t xml:space="preserve">hen considering the use of VTS </w:t>
        </w:r>
        <w:r w:rsidR="00B92CE6">
          <w:rPr>
            <w:lang w:val="en-US"/>
          </w:rPr>
          <w:t xml:space="preserve">in and around OREI, </w:t>
        </w:r>
      </w:ins>
      <w:ins w:id="211" w:author="Sundklev Monica" w:date="2025-10-22T08:50:00Z">
        <w:r w:rsidR="00B92CE6">
          <w:t>take into account IALA standards and associated recommendations, guidelines and model courses</w:t>
        </w:r>
      </w:ins>
      <w:r>
        <w:t xml:space="preserve">. </w:t>
      </w:r>
      <w:del w:id="212" w:author="Sundklev Monica" w:date="2025-10-22T02:03:00Z">
        <w:r w:rsidDel="0006642F">
          <w:delText>The use of VTS may only be made mandatory in sea area</w:delText>
        </w:r>
        <w:r w:rsidR="008D4B71" w:rsidDel="0006642F">
          <w:delText>s</w:delText>
        </w:r>
        <w:r w:rsidDel="0006642F">
          <w:delText xml:space="preserve"> within the territorial seas of a coastal state.</w:delText>
        </w:r>
      </w:del>
    </w:p>
    <w:p w14:paraId="68171457" w14:textId="0602D10D" w:rsidR="00737437" w:rsidRDefault="005514C0" w:rsidP="00737437">
      <w:pPr>
        <w:pStyle w:val="BodyText"/>
        <w:rPr>
          <w:lang w:val="en-US"/>
        </w:rPr>
      </w:pPr>
      <w:r>
        <w:lastRenderedPageBreak/>
        <w:t>VTS</w:t>
      </w:r>
      <w:r w:rsidR="005E5DDE">
        <w:t xml:space="preserve"> should have the capability to interact with vessel traffic and respond to developing situations within a VTS area to improve the safety of navigation. </w:t>
      </w:r>
      <w:r w:rsidR="004B5E6D">
        <w:t>Therefore</w:t>
      </w:r>
      <w:r w:rsidR="00BC54E0">
        <w:t>,</w:t>
      </w:r>
      <w:r w:rsidR="004B5E6D">
        <w:t xml:space="preserve"> </w:t>
      </w:r>
      <w:r w:rsidR="005E5DDE">
        <w:t xml:space="preserve">VTS </w:t>
      </w:r>
      <w:r w:rsidR="005E5DDE">
        <w:rPr>
          <w:lang w:val="en-US"/>
        </w:rPr>
        <w:t xml:space="preserve">could be considered </w:t>
      </w:r>
      <w:r w:rsidR="00B72B0A">
        <w:rPr>
          <w:lang w:val="en-US"/>
        </w:rPr>
        <w:t>a risk mitigation</w:t>
      </w:r>
      <w:r w:rsidR="00737437">
        <w:rPr>
          <w:lang w:val="en-US"/>
        </w:rPr>
        <w:t xml:space="preserve"> measure</w:t>
      </w:r>
      <w:r w:rsidR="005E5DDE">
        <w:rPr>
          <w:lang w:val="en-US"/>
        </w:rPr>
        <w:t xml:space="preserve"> for OREI</w:t>
      </w:r>
      <w:r w:rsidR="00737437">
        <w:rPr>
          <w:lang w:val="en-US"/>
        </w:rPr>
        <w:t>.</w:t>
      </w:r>
      <w:r w:rsidR="006937D8">
        <w:rPr>
          <w:lang w:val="en-US"/>
        </w:rPr>
        <w:t xml:space="preserve"> </w:t>
      </w:r>
      <w:ins w:id="213" w:author="Sundklev Monica" w:date="2025-10-22T02:04:00Z">
        <w:r w:rsidR="0006642F">
          <w:rPr>
            <w:lang w:val="en-US"/>
          </w:rPr>
          <w:t xml:space="preserve">It should be noted that </w:t>
        </w:r>
      </w:ins>
      <w:ins w:id="214" w:author="Sundklev Monica" w:date="2025-10-22T02:06:00Z">
        <w:r w:rsidR="0006642F">
          <w:rPr>
            <w:lang w:val="en-US"/>
          </w:rPr>
          <w:t>a</w:t>
        </w:r>
      </w:ins>
      <w:ins w:id="215" w:author="Sundklev Monica" w:date="2025-10-22T02:03:00Z">
        <w:r w:rsidR="0006642F">
          <w:t xml:space="preserve"> VTS may only be made mandatory in sea areas within the territorial seas of a coastal State.</w:t>
        </w:r>
        <w:r w:rsidR="0006642F" w:rsidRPr="0006642F">
          <w:rPr>
            <w:lang w:val="en-US"/>
          </w:rPr>
          <w:t xml:space="preserve"> </w:t>
        </w:r>
        <w:r w:rsidR="0006642F">
          <w:rPr>
            <w:lang w:val="en-US"/>
          </w:rPr>
          <w:t>When implemented in international waters</w:t>
        </w:r>
      </w:ins>
      <w:ins w:id="216" w:author="Sundklev Monica" w:date="2025-10-22T02:05:00Z">
        <w:r w:rsidR="0006642F">
          <w:rPr>
            <w:lang w:val="en-US"/>
          </w:rPr>
          <w:t>,</w:t>
        </w:r>
      </w:ins>
      <w:ins w:id="217" w:author="Sundklev Monica" w:date="2025-10-22T02:03:00Z">
        <w:r w:rsidR="0006642F">
          <w:rPr>
            <w:lang w:val="en-US"/>
          </w:rPr>
          <w:t xml:space="preserve"> </w:t>
        </w:r>
      </w:ins>
      <w:del w:id="218" w:author="Sundklev Monica" w:date="2025-10-22T02:04:00Z">
        <w:r w:rsidR="007E52E1" w:rsidDel="0006642F">
          <w:rPr>
            <w:lang w:val="en-US"/>
          </w:rPr>
          <w:delText xml:space="preserve">It </w:delText>
        </w:r>
        <w:r w:rsidR="00D12E8B" w:rsidDel="0006642F">
          <w:rPr>
            <w:lang w:val="en-US"/>
          </w:rPr>
          <w:delText xml:space="preserve">should be noted </w:delText>
        </w:r>
        <w:r w:rsidR="007E52E1" w:rsidDel="0006642F">
          <w:rPr>
            <w:lang w:val="en-US"/>
          </w:rPr>
          <w:delText>that</w:delText>
        </w:r>
        <w:r w:rsidR="00D12E8B" w:rsidDel="0006642F">
          <w:rPr>
            <w:lang w:val="en-US"/>
          </w:rPr>
          <w:delText xml:space="preserve"> </w:delText>
        </w:r>
      </w:del>
      <w:del w:id="219" w:author="Sundklev Monica" w:date="2025-10-22T02:05:00Z">
        <w:r w:rsidR="00D12E8B" w:rsidDel="0006642F">
          <w:rPr>
            <w:lang w:val="en-US"/>
          </w:rPr>
          <w:delText>a</w:delText>
        </w:r>
      </w:del>
      <w:ins w:id="220" w:author="Sundklev Monica" w:date="2025-10-22T02:05:00Z">
        <w:r w:rsidR="0006642F">
          <w:rPr>
            <w:lang w:val="en-US"/>
          </w:rPr>
          <w:t>the</w:t>
        </w:r>
      </w:ins>
      <w:r w:rsidR="007E52E1">
        <w:rPr>
          <w:lang w:val="en-US"/>
        </w:rPr>
        <w:t xml:space="preserve"> VTS </w:t>
      </w:r>
      <w:r w:rsidR="00D12E8B">
        <w:rPr>
          <w:lang w:val="en-US"/>
        </w:rPr>
        <w:t xml:space="preserve">can </w:t>
      </w:r>
      <w:r w:rsidR="007E52E1">
        <w:rPr>
          <w:lang w:val="en-US"/>
        </w:rPr>
        <w:t xml:space="preserve">only </w:t>
      </w:r>
      <w:r w:rsidR="00D12E8B">
        <w:rPr>
          <w:lang w:val="en-US"/>
        </w:rPr>
        <w:t xml:space="preserve">be </w:t>
      </w:r>
      <w:r w:rsidR="007E52E1">
        <w:rPr>
          <w:lang w:val="en-US"/>
        </w:rPr>
        <w:t>voluntar</w:t>
      </w:r>
      <w:del w:id="221" w:author="Sundklev Monica" w:date="2025-10-22T02:05:00Z">
        <w:r w:rsidR="007E52E1" w:rsidDel="0006642F">
          <w:rPr>
            <w:lang w:val="en-US"/>
          </w:rPr>
          <w:delText>il</w:delText>
        </w:r>
      </w:del>
      <w:r w:rsidR="007E52E1">
        <w:rPr>
          <w:lang w:val="en-US"/>
        </w:rPr>
        <w:t>y</w:t>
      </w:r>
      <w:del w:id="222" w:author="Sundklev Monica" w:date="2025-10-22T02:03:00Z">
        <w:r w:rsidR="00D12E8B" w:rsidDel="0006642F">
          <w:rPr>
            <w:lang w:val="en-US"/>
          </w:rPr>
          <w:delText xml:space="preserve"> when implemented</w:delText>
        </w:r>
        <w:r w:rsidR="007E52E1" w:rsidDel="0006642F">
          <w:rPr>
            <w:lang w:val="en-US"/>
          </w:rPr>
          <w:delText xml:space="preserve"> in international waters</w:delText>
        </w:r>
      </w:del>
      <w:r w:rsidR="007E52E1">
        <w:rPr>
          <w:lang w:val="en-US"/>
        </w:rPr>
        <w:t xml:space="preserve">. </w:t>
      </w:r>
    </w:p>
    <w:p w14:paraId="5BDF0FB3" w14:textId="7C4D9768" w:rsidR="00D81AA3" w:rsidDel="00B92CE6" w:rsidRDefault="00D81AA3" w:rsidP="00737437">
      <w:pPr>
        <w:pStyle w:val="BodyText"/>
        <w:rPr>
          <w:del w:id="223" w:author="Sundklev Monica" w:date="2025-10-22T08:51:00Z"/>
          <w:lang w:val="en-US"/>
        </w:rPr>
      </w:pPr>
      <w:commentRangeStart w:id="224"/>
      <w:del w:id="225" w:author="Sundklev Monica" w:date="2025-10-22T08:51:00Z">
        <w:r w:rsidRPr="004E1135" w:rsidDel="00B92CE6">
          <w:rPr>
            <w:lang w:val="en-US"/>
          </w:rPr>
          <w:delText>When considering the use of VTS IALA Recommendations and Guidelines should be consulted.</w:delText>
        </w:r>
      </w:del>
      <w:commentRangeEnd w:id="224"/>
      <w:r w:rsidR="00B92CE6">
        <w:rPr>
          <w:rStyle w:val="CommentReference"/>
        </w:rPr>
        <w:commentReference w:id="224"/>
      </w:r>
    </w:p>
    <w:p w14:paraId="50AC7AA0" w14:textId="05D28695" w:rsidR="0027546A" w:rsidRDefault="007B14FC" w:rsidP="004E1135">
      <w:pPr>
        <w:pStyle w:val="Heading2"/>
      </w:pPr>
      <w:bookmarkStart w:id="226" w:name="_Toc212014400"/>
      <w:r>
        <w:t>S</w:t>
      </w:r>
      <w:r w:rsidR="0027546A">
        <w:t xml:space="preserve">afety </w:t>
      </w:r>
      <w:r w:rsidR="00611D8B">
        <w:t>Z</w:t>
      </w:r>
      <w:r w:rsidR="00E90AEF">
        <w:t>ones</w:t>
      </w:r>
      <w:r w:rsidR="00611D8B">
        <w:t xml:space="preserve"> </w:t>
      </w:r>
      <w:r w:rsidR="0027546A">
        <w:t xml:space="preserve">and </w:t>
      </w:r>
      <w:r w:rsidR="004A0E0E">
        <w:t>P</w:t>
      </w:r>
      <w:r w:rsidR="00E90AEF">
        <w:t>re</w:t>
      </w:r>
      <w:r>
        <w:t>C</w:t>
      </w:r>
      <w:r w:rsidR="0027546A">
        <w:t xml:space="preserve">autionary </w:t>
      </w:r>
      <w:r w:rsidR="00611D8B">
        <w:t>A</w:t>
      </w:r>
      <w:r w:rsidR="00E90AEF">
        <w:t>reas</w:t>
      </w:r>
      <w:ins w:id="227" w:author="Sundklev Monica" w:date="2025-10-22T02:18:00Z">
        <w:r w:rsidR="00D72040">
          <w:t xml:space="preserve"> </w:t>
        </w:r>
        <w:commentRangeStart w:id="228"/>
        <w:r w:rsidR="00D72040">
          <w:t>etc</w:t>
        </w:r>
      </w:ins>
      <w:commentRangeEnd w:id="228"/>
      <w:ins w:id="229" w:author="Sundklev Monica" w:date="2025-10-22T02:19:00Z">
        <w:r w:rsidR="00D72040">
          <w:rPr>
            <w:rStyle w:val="CommentReference"/>
            <w:rFonts w:asciiTheme="minorHAnsi" w:eastAsiaTheme="minorEastAsia" w:hAnsiTheme="minorHAnsi" w:cstheme="minorBidi"/>
            <w:b w:val="0"/>
            <w:caps w:val="0"/>
            <w:color w:val="auto"/>
          </w:rPr>
          <w:commentReference w:id="228"/>
        </w:r>
      </w:ins>
      <w:ins w:id="230" w:author="Sundklev Monica" w:date="2025-10-22T02:18:00Z">
        <w:r w:rsidR="00D72040">
          <w:t>.</w:t>
        </w:r>
      </w:ins>
      <w:bookmarkEnd w:id="226"/>
    </w:p>
    <w:p w14:paraId="51F0584D" w14:textId="77777777" w:rsidR="0027546A" w:rsidRPr="00CF567D" w:rsidRDefault="0027546A" w:rsidP="0027546A">
      <w:pPr>
        <w:pStyle w:val="BodyText"/>
        <w:rPr>
          <w:b/>
          <w:bCs/>
        </w:rPr>
      </w:pPr>
      <w:commentRangeStart w:id="231"/>
      <w:r w:rsidRPr="00CF567D">
        <w:rPr>
          <w:b/>
          <w:bCs/>
        </w:rPr>
        <w:t xml:space="preserve">Safety Zones </w:t>
      </w:r>
      <w:commentRangeEnd w:id="231"/>
      <w:r w:rsidR="00933227">
        <w:rPr>
          <w:rStyle w:val="CommentReference"/>
        </w:rPr>
        <w:commentReference w:id="231"/>
      </w:r>
    </w:p>
    <w:p w14:paraId="0C785645" w14:textId="3B521413" w:rsidR="0027546A" w:rsidRPr="00C0104F" w:rsidRDefault="0027546A" w:rsidP="0027546A">
      <w:pPr>
        <w:pStyle w:val="BodyText"/>
      </w:pPr>
      <w:r w:rsidRPr="00C0104F">
        <w:t>Under the United Nations Convention on the Law of the Sea 1982</w:t>
      </w:r>
      <w:r w:rsidR="00834885">
        <w:t xml:space="preserve"> (UNCLOS)</w:t>
      </w:r>
      <w:ins w:id="232" w:author="Sundklev Monica" w:date="2025-10-22T01:14:00Z">
        <w:r w:rsidR="001122E5">
          <w:t xml:space="preserve"> [</w:t>
        </w:r>
      </w:ins>
      <w:ins w:id="233" w:author="Sundklev Monica" w:date="2025-10-22T02:16:00Z">
        <w:r w:rsidR="00D72040">
          <w:t>10</w:t>
        </w:r>
      </w:ins>
      <w:ins w:id="234" w:author="Sundklev Monica" w:date="2025-10-22T01:14:00Z">
        <w:r w:rsidR="001122E5">
          <w:t>]</w:t>
        </w:r>
      </w:ins>
      <w:r w:rsidRPr="00C0104F">
        <w:t xml:space="preserve">, coastal </w:t>
      </w:r>
      <w:r w:rsidR="00834885">
        <w:t>S</w:t>
      </w:r>
      <w:r w:rsidRPr="00C0104F">
        <w:t>tates have exclusive rights over artificial islands and structures</w:t>
      </w:r>
      <w:r w:rsidR="00665F3E">
        <w:t>, such as OREI,</w:t>
      </w:r>
      <w:r w:rsidRPr="00C0104F">
        <w:t xml:space="preserve"> in their exclusive economic zones (EEZ). These constructions can </w:t>
      </w:r>
      <w:r>
        <w:t xml:space="preserve">provide </w:t>
      </w:r>
      <w:r w:rsidRPr="00C0104F">
        <w:t xml:space="preserve">economic </w:t>
      </w:r>
      <w:r>
        <w:t>benefits.</w:t>
      </w:r>
      <w:r w:rsidR="00847A7C">
        <w:t xml:space="preserve"> </w:t>
      </w:r>
      <w:r>
        <w:t xml:space="preserve">However, </w:t>
      </w:r>
      <w:r w:rsidR="00847A7C">
        <w:t>they</w:t>
      </w:r>
      <w:r w:rsidRPr="00C0104F">
        <w:t xml:space="preserve"> must not hinder </w:t>
      </w:r>
      <w:r>
        <w:t xml:space="preserve">safe </w:t>
      </w:r>
      <w:r w:rsidRPr="00C0104F">
        <w:t xml:space="preserve">navigation or harm the environment. The coastal </w:t>
      </w:r>
      <w:r w:rsidR="00665F3E">
        <w:t>S</w:t>
      </w:r>
      <w:r w:rsidRPr="00C0104F">
        <w:t>tate has jurisdiction over these structures, including customs, fiscal, health, safety, and immigration regulations.</w:t>
      </w:r>
    </w:p>
    <w:p w14:paraId="7F9255CD" w14:textId="779245C6" w:rsidR="0027546A" w:rsidRDefault="0027546A" w:rsidP="0027546A">
      <w:pPr>
        <w:pStyle w:val="BodyText"/>
      </w:pPr>
      <w:r w:rsidRPr="00C0104F">
        <w:t xml:space="preserve">Coastal </w:t>
      </w:r>
      <w:r w:rsidR="00665F3E">
        <w:t>S</w:t>
      </w:r>
      <w:r w:rsidRPr="00C0104F">
        <w:t>tates can establish safety zones around these installations</w:t>
      </w:r>
      <w:r w:rsidR="00847A7C">
        <w:t xml:space="preserve"> </w:t>
      </w:r>
      <w:r>
        <w:t xml:space="preserve">to ensure </w:t>
      </w:r>
      <w:r w:rsidRPr="00C0104F">
        <w:t>navigation</w:t>
      </w:r>
      <w:r w:rsidR="00847A7C">
        <w:t>al</w:t>
      </w:r>
      <w:r w:rsidRPr="00C0104F">
        <w:t xml:space="preserve"> safety. Ships must </w:t>
      </w:r>
      <w:r>
        <w:t xml:space="preserve">have due regard for </w:t>
      </w:r>
      <w:r w:rsidRPr="00C0104F">
        <w:t xml:space="preserve">these zones and international navigation </w:t>
      </w:r>
      <w:r>
        <w:t>practices</w:t>
      </w:r>
      <w:r w:rsidRPr="00C0104F">
        <w:t>. It's important to note that these structures do not create territorial seas, EEZs, or affect their boundaries.</w:t>
      </w:r>
    </w:p>
    <w:p w14:paraId="31F88670" w14:textId="600FCD07" w:rsidR="003A07E2" w:rsidRPr="00C0104F" w:rsidRDefault="003A07E2" w:rsidP="0027546A">
      <w:pPr>
        <w:pStyle w:val="BodyText"/>
      </w:pPr>
      <w:r>
        <w:t xml:space="preserve">Within these safety zones navigation can be prohibited for all or certain types of </w:t>
      </w:r>
      <w:r w:rsidR="004E1135">
        <w:t>vessels</w:t>
      </w:r>
      <w:r>
        <w:t>.</w:t>
      </w:r>
    </w:p>
    <w:p w14:paraId="2BF29747" w14:textId="2D9A4BD9" w:rsidR="0027546A" w:rsidRDefault="004A0E0E" w:rsidP="0027546A">
      <w:pPr>
        <w:pStyle w:val="BodyText"/>
        <w:rPr>
          <w:b/>
          <w:bCs/>
        </w:rPr>
      </w:pPr>
      <w:r>
        <w:rPr>
          <w:b/>
          <w:bCs/>
        </w:rPr>
        <w:t>Precautionary Areas</w:t>
      </w:r>
    </w:p>
    <w:p w14:paraId="14A257BC" w14:textId="5EEF3122" w:rsidR="0027546A" w:rsidRDefault="004A0E0E" w:rsidP="0027546A">
      <w:pPr>
        <w:pStyle w:val="BodyText"/>
      </w:pPr>
      <w:r>
        <w:t>P</w:t>
      </w:r>
      <w:r w:rsidR="00611D8B">
        <w:t>r</w:t>
      </w:r>
      <w:r>
        <w:t>ecautionary Areas</w:t>
      </w:r>
      <w:r w:rsidR="0027546A">
        <w:t xml:space="preserve"> designated by national authorities can be </w:t>
      </w:r>
      <w:r w:rsidR="0027546A" w:rsidRPr="00D9233B">
        <w:t>an integral part of</w:t>
      </w:r>
      <w:r w:rsidR="0027546A">
        <w:t xml:space="preserve"> the </w:t>
      </w:r>
      <w:commentRangeStart w:id="235"/>
      <w:commentRangeStart w:id="236"/>
      <w:r w:rsidR="0027546A">
        <w:t>developments</w:t>
      </w:r>
      <w:commentRangeEnd w:id="235"/>
      <w:r w:rsidR="00557E6D">
        <w:rPr>
          <w:rStyle w:val="CommentReference"/>
        </w:rPr>
        <w:commentReference w:id="235"/>
      </w:r>
      <w:commentRangeEnd w:id="236"/>
      <w:r w:rsidR="00E55674">
        <w:rPr>
          <w:rStyle w:val="CommentReference"/>
        </w:rPr>
        <w:commentReference w:id="236"/>
      </w:r>
      <w:r w:rsidR="0027546A">
        <w:t xml:space="preserve"> </w:t>
      </w:r>
      <w:r w:rsidR="0027546A" w:rsidRPr="00D9233B">
        <w:t xml:space="preserve">safety management systems. </w:t>
      </w:r>
    </w:p>
    <w:p w14:paraId="330C9214" w14:textId="6CE24816" w:rsidR="0027546A" w:rsidRDefault="0027546A" w:rsidP="0027546A">
      <w:pPr>
        <w:pStyle w:val="BodyText"/>
      </w:pPr>
      <w:r>
        <w:t>An example of these areas</w:t>
      </w:r>
      <w:r w:rsidRPr="00D9233B">
        <w:t xml:space="preserve"> extending </w:t>
      </w:r>
      <w:r w:rsidR="00BC54E0">
        <w:t>around a windfarm and the associated cable corridor in Portugal is shown below.</w:t>
      </w:r>
    </w:p>
    <w:p w14:paraId="68ED10BA" w14:textId="77777777" w:rsidR="004D5917" w:rsidRDefault="0027546A" w:rsidP="004502EA">
      <w:pPr>
        <w:pStyle w:val="BodyText"/>
        <w:keepNext/>
        <w:ind w:left="720"/>
        <w:jc w:val="center"/>
      </w:pPr>
      <w:r>
        <w:rPr>
          <w:b/>
          <w:bCs/>
          <w:noProof/>
          <w:lang w:val="pt-PT" w:eastAsia="pt-PT"/>
        </w:rPr>
        <w:drawing>
          <wp:inline distT="0" distB="0" distL="0" distR="0" wp14:anchorId="2C0FD81B" wp14:editId="4A21B751">
            <wp:extent cx="5115603" cy="2423972"/>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115603" cy="2423972"/>
                    </a:xfrm>
                    <a:prstGeom prst="rect">
                      <a:avLst/>
                    </a:prstGeom>
                  </pic:spPr>
                </pic:pic>
              </a:graphicData>
            </a:graphic>
          </wp:inline>
        </w:drawing>
      </w:r>
    </w:p>
    <w:p w14:paraId="044CC763" w14:textId="70E325C0" w:rsidR="0027546A" w:rsidRPr="00BD3873" w:rsidRDefault="004D5917" w:rsidP="004502EA">
      <w:pPr>
        <w:pStyle w:val="Caption"/>
        <w:jc w:val="center"/>
        <w:rPr>
          <w:b w:val="0"/>
          <w:bCs w:val="0"/>
          <w:u w:val="none"/>
        </w:rPr>
      </w:pPr>
      <w:bookmarkStart w:id="237" w:name="_Toc182151512"/>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1</w:t>
      </w:r>
      <w:r w:rsidRPr="00BD3873">
        <w:rPr>
          <w:b w:val="0"/>
          <w:bCs w:val="0"/>
          <w:u w:val="none"/>
        </w:rPr>
        <w:fldChar w:fldCharType="end"/>
      </w:r>
      <w:r w:rsidRPr="00BD3873">
        <w:rPr>
          <w:b w:val="0"/>
          <w:bCs w:val="0"/>
          <w:u w:val="none"/>
        </w:rPr>
        <w:t xml:space="preserve"> Example of Charted Safety Zone from </w:t>
      </w:r>
      <w:r w:rsidR="00BC54E0" w:rsidRPr="00BD3873">
        <w:rPr>
          <w:b w:val="0"/>
          <w:bCs w:val="0"/>
          <w:u w:val="none"/>
        </w:rPr>
        <w:t>Portugal</w:t>
      </w:r>
      <w:bookmarkEnd w:id="237"/>
    </w:p>
    <w:p w14:paraId="7AEBF39E" w14:textId="77777777" w:rsidR="00B16B6A" w:rsidRDefault="00B16B6A" w:rsidP="0027546A">
      <w:pPr>
        <w:pStyle w:val="BodyText"/>
        <w:ind w:left="720"/>
        <w:jc w:val="center"/>
      </w:pPr>
    </w:p>
    <w:p w14:paraId="1BFF50EE" w14:textId="07560D93" w:rsidR="0027546A" w:rsidRDefault="0027546A" w:rsidP="0027546A">
      <w:pPr>
        <w:pStyle w:val="BodyText"/>
      </w:pPr>
      <w:r>
        <w:t>Rules can be made for navigating within and in the proximity of such areas.</w:t>
      </w:r>
    </w:p>
    <w:p w14:paraId="34DB6607" w14:textId="091AA564" w:rsidR="003A07E2" w:rsidRDefault="003A07E2" w:rsidP="0027546A">
      <w:pPr>
        <w:pStyle w:val="BodyText"/>
        <w:rPr>
          <w:b/>
          <w:bCs/>
        </w:rPr>
      </w:pPr>
      <w:r>
        <w:rPr>
          <w:b/>
          <w:bCs/>
        </w:rPr>
        <w:t>Areas To Be Avoided</w:t>
      </w:r>
    </w:p>
    <w:p w14:paraId="2E19FC95" w14:textId="66476EEB" w:rsidR="003A07E2" w:rsidRDefault="003A07E2" w:rsidP="0027546A">
      <w:pPr>
        <w:pStyle w:val="BodyText"/>
      </w:pPr>
      <w:r>
        <w:t xml:space="preserve">An Area </w:t>
      </w:r>
      <w:proofErr w:type="gramStart"/>
      <w:r w:rsidR="004E1135">
        <w:t>To</w:t>
      </w:r>
      <w:proofErr w:type="gramEnd"/>
      <w:r>
        <w:t xml:space="preserve"> </w:t>
      </w:r>
      <w:r w:rsidR="004E1135">
        <w:t>B</w:t>
      </w:r>
      <w:r>
        <w:t xml:space="preserve">e Avoided is a routeing measure comprising an area within defined limits in which either navigation is particularly </w:t>
      </w:r>
      <w:r w:rsidR="004E1135">
        <w:t>hazardous,</w:t>
      </w:r>
      <w:r>
        <w:t xml:space="preserve"> or it is exceptionally important to avoid </w:t>
      </w:r>
      <w:r w:rsidR="009B78C6">
        <w:t>casualties,</w:t>
      </w:r>
      <w:r>
        <w:t xml:space="preserve"> and which should be avoided by all ships, or certain classes of ship.</w:t>
      </w:r>
    </w:p>
    <w:p w14:paraId="7700F2B7" w14:textId="03FB4BCC" w:rsidR="003A07E2" w:rsidRDefault="003A07E2" w:rsidP="0027546A">
      <w:pPr>
        <w:pStyle w:val="BodyText"/>
      </w:pPr>
      <w:r>
        <w:lastRenderedPageBreak/>
        <w:t xml:space="preserve">National </w:t>
      </w:r>
      <w:ins w:id="238" w:author="Christina Schneider" w:date="2025-10-21T16:02:00Z">
        <w:r w:rsidR="00066A63">
          <w:t>c</w:t>
        </w:r>
      </w:ins>
      <w:del w:id="239" w:author="Christina Schneider" w:date="2025-10-21T16:02:00Z">
        <w:r w:rsidDel="00066A63">
          <w:delText>C</w:delText>
        </w:r>
      </w:del>
      <w:r>
        <w:t xml:space="preserve">ompetent </w:t>
      </w:r>
      <w:ins w:id="240" w:author="Christina Schneider" w:date="2025-10-21T16:02:00Z">
        <w:r w:rsidR="00066A63">
          <w:t>a</w:t>
        </w:r>
      </w:ins>
      <w:del w:id="241" w:author="Christina Schneider" w:date="2025-10-21T16:02:00Z">
        <w:r w:rsidDel="00066A63">
          <w:delText>A</w:delText>
        </w:r>
      </w:del>
      <w:r>
        <w:t xml:space="preserve">uthorities </w:t>
      </w:r>
      <w:r w:rsidR="006D6E79">
        <w:t xml:space="preserve">may </w:t>
      </w:r>
      <w:r>
        <w:t xml:space="preserve">consider establishing Areas to Be Avoided in or around OREI based on the results of </w:t>
      </w:r>
      <w:r w:rsidR="00F54984">
        <w:t>the</w:t>
      </w:r>
      <w:r>
        <w:t xml:space="preserve"> risk assessment conducted as a potential risk mitigator.</w:t>
      </w:r>
      <w:r w:rsidR="007B7CC5">
        <w:t xml:space="preserve"> </w:t>
      </w:r>
      <w:r w:rsidR="00847A7C">
        <w:t>Restrictions can be applied to navigating within such areas.</w:t>
      </w:r>
    </w:p>
    <w:p w14:paraId="6E66B793" w14:textId="77777777" w:rsidR="004D5917" w:rsidRDefault="00170F36" w:rsidP="004502EA">
      <w:pPr>
        <w:pStyle w:val="BodyText"/>
        <w:keepNext/>
        <w:jc w:val="center"/>
      </w:pPr>
      <w:r>
        <w:rPr>
          <w:noProof/>
          <w:lang w:val="pt-PT" w:eastAsia="pt-PT"/>
        </w:rPr>
        <w:drawing>
          <wp:inline distT="0" distB="0" distL="0" distR="0" wp14:anchorId="39421A08" wp14:editId="1B19DC36">
            <wp:extent cx="5187043" cy="3179828"/>
            <wp:effectExtent l="0" t="0" r="0" b="1905"/>
            <wp:docPr id="126123914" name="Picture 1" descr="A close-up of a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23914" name="Picture 1" descr="A close-up of a map"/>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189239" cy="3181174"/>
                    </a:xfrm>
                    <a:prstGeom prst="rect">
                      <a:avLst/>
                    </a:prstGeom>
                  </pic:spPr>
                </pic:pic>
              </a:graphicData>
            </a:graphic>
          </wp:inline>
        </w:drawing>
      </w:r>
    </w:p>
    <w:p w14:paraId="77F4A89E" w14:textId="27944720" w:rsidR="00170F36" w:rsidRPr="00BD3873" w:rsidRDefault="004D5917" w:rsidP="004502EA">
      <w:pPr>
        <w:pStyle w:val="Caption"/>
        <w:jc w:val="center"/>
        <w:rPr>
          <w:b w:val="0"/>
          <w:bCs w:val="0"/>
          <w:u w:val="none"/>
        </w:rPr>
      </w:pPr>
      <w:bookmarkStart w:id="242" w:name="_Toc182151513"/>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2</w:t>
      </w:r>
      <w:r w:rsidRPr="00BD3873">
        <w:rPr>
          <w:b w:val="0"/>
          <w:bCs w:val="0"/>
          <w:u w:val="none"/>
        </w:rPr>
        <w:fldChar w:fldCharType="end"/>
      </w:r>
      <w:r w:rsidRPr="00BD3873">
        <w:rPr>
          <w:b w:val="0"/>
          <w:bCs w:val="0"/>
          <w:u w:val="none"/>
        </w:rPr>
        <w:t xml:space="preserve"> Example of Area to Be Avoided at Netherlands OREI shown on UKHO Chart</w:t>
      </w:r>
      <w:bookmarkEnd w:id="242"/>
    </w:p>
    <w:p w14:paraId="54CEACDD" w14:textId="4DCB9256" w:rsidR="00992AD4" w:rsidRDefault="007B14FC" w:rsidP="00992AD4">
      <w:pPr>
        <w:pStyle w:val="Heading3"/>
      </w:pPr>
      <w:bookmarkStart w:id="243" w:name="_Toc212014401"/>
      <w:r>
        <w:t>S</w:t>
      </w:r>
      <w:r w:rsidR="00992AD4">
        <w:t xml:space="preserve">afety </w:t>
      </w:r>
      <w:r>
        <w:t>D</w:t>
      </w:r>
      <w:r w:rsidR="00992AD4">
        <w:t>istances</w:t>
      </w:r>
      <w:r w:rsidR="00937C17">
        <w:t>/</w:t>
      </w:r>
      <w:r w:rsidR="00E90AEF">
        <w:t>E</w:t>
      </w:r>
      <w:r w:rsidR="00937C17">
        <w:t xml:space="preserve">xclusion </w:t>
      </w:r>
      <w:r w:rsidR="00E90AEF">
        <w:t>Z</w:t>
      </w:r>
      <w:r w:rsidR="00937C17">
        <w:t>ones</w:t>
      </w:r>
      <w:bookmarkEnd w:id="243"/>
    </w:p>
    <w:p w14:paraId="660C2BC6" w14:textId="78BFC90C" w:rsidR="00E6089B" w:rsidRDefault="00272551" w:rsidP="0027546A">
      <w:pPr>
        <w:pStyle w:val="BodyText"/>
      </w:pPr>
      <w:r>
        <w:t>Is should be noted</w:t>
      </w:r>
      <w:r w:rsidR="00E66F4B">
        <w:t xml:space="preserve"> that UNCLOS Article 60 g</w:t>
      </w:r>
      <w:r w:rsidRPr="00272551">
        <w:t xml:space="preserve">rants coastal </w:t>
      </w:r>
      <w:r>
        <w:t>S</w:t>
      </w:r>
      <w:r w:rsidRPr="00272551">
        <w:t xml:space="preserve">tates the right to establish exclusion zones around offshore installations within their </w:t>
      </w:r>
      <w:commentRangeStart w:id="244"/>
      <w:commentRangeStart w:id="245"/>
      <w:r w:rsidRPr="00272551">
        <w:t>Exclusive Economic Zone (EEZ</w:t>
      </w:r>
      <w:commentRangeEnd w:id="244"/>
      <w:r w:rsidR="009738D6">
        <w:rPr>
          <w:rStyle w:val="CommentReference"/>
        </w:rPr>
        <w:commentReference w:id="244"/>
      </w:r>
      <w:commentRangeEnd w:id="245"/>
      <w:r w:rsidR="007B2D77">
        <w:rPr>
          <w:rStyle w:val="CommentReference"/>
        </w:rPr>
        <w:commentReference w:id="245"/>
      </w:r>
      <w:r w:rsidRPr="00272551">
        <w:t>), up to 500 meters from the outer edge of the installation</w:t>
      </w:r>
      <w:r w:rsidR="005D4392">
        <w:t xml:space="preserve">. </w:t>
      </w:r>
      <w:r w:rsidRPr="00272551">
        <w:t> </w:t>
      </w:r>
      <w:del w:id="246" w:author="Christina Schneider" w:date="2025-10-21T16:01:00Z">
        <w:r w:rsidR="005D4392" w:rsidRPr="005D4392" w:rsidDel="009A056D">
          <w:rPr>
            <w:rFonts w:ascii="Cambria Math" w:hAnsi="Cambria Math" w:cs="Cambria Math"/>
          </w:rPr>
          <w:delText>⦁</w:delText>
        </w:r>
        <w:r w:rsidR="005D4392" w:rsidRPr="005D4392" w:rsidDel="009A056D">
          <w:tab/>
        </w:r>
      </w:del>
      <w:r w:rsidR="005D4392" w:rsidRPr="005D4392">
        <w:t xml:space="preserve">These zones aim to ensure </w:t>
      </w:r>
      <w:commentRangeStart w:id="247"/>
      <w:commentRangeStart w:id="248"/>
      <w:r w:rsidR="005D4392" w:rsidRPr="005D4392">
        <w:t xml:space="preserve">navigational safety </w:t>
      </w:r>
      <w:commentRangeEnd w:id="247"/>
      <w:r w:rsidR="009738D6">
        <w:rPr>
          <w:rStyle w:val="CommentReference"/>
        </w:rPr>
        <w:commentReference w:id="247"/>
      </w:r>
      <w:commentRangeEnd w:id="248"/>
      <w:r w:rsidR="007B2D77">
        <w:rPr>
          <w:rStyle w:val="CommentReference"/>
        </w:rPr>
        <w:commentReference w:id="248"/>
      </w:r>
      <w:r w:rsidR="005D4392" w:rsidRPr="005D4392">
        <w:t>and prevent marine pollution.</w:t>
      </w:r>
    </w:p>
    <w:p w14:paraId="02B16133" w14:textId="7090D11C" w:rsidR="0027546A" w:rsidRDefault="0027546A" w:rsidP="0027546A">
      <w:pPr>
        <w:pStyle w:val="BodyText"/>
      </w:pPr>
      <w:r w:rsidRPr="00D9233B">
        <w:t xml:space="preserve">Mariners </w:t>
      </w:r>
      <w:r w:rsidR="00D816DC">
        <w:t xml:space="preserve">should </w:t>
      </w:r>
      <w:r>
        <w:t xml:space="preserve">be </w:t>
      </w:r>
      <w:r w:rsidRPr="00D9233B">
        <w:t>advised to exercise caution</w:t>
      </w:r>
      <w:r>
        <w:t xml:space="preserve"> </w:t>
      </w:r>
      <w:r w:rsidRPr="00D9233B">
        <w:t xml:space="preserve">and allow </w:t>
      </w:r>
      <w:r w:rsidR="00E56E87">
        <w:t>a</w:t>
      </w:r>
      <w:r w:rsidRPr="00D9233B">
        <w:t xml:space="preserve"> safe distance when</w:t>
      </w:r>
      <w:r>
        <w:t xml:space="preserve"> </w:t>
      </w:r>
      <w:r w:rsidRPr="00D9233B">
        <w:t xml:space="preserve">navigating </w:t>
      </w:r>
      <w:proofErr w:type="gramStart"/>
      <w:r w:rsidRPr="00D9233B">
        <w:t xml:space="preserve">in close proximity </w:t>
      </w:r>
      <w:r>
        <w:t>to</w:t>
      </w:r>
      <w:proofErr w:type="gramEnd"/>
      <w:r>
        <w:t xml:space="preserve"> and within OREI</w:t>
      </w:r>
      <w:r w:rsidRPr="00D9233B">
        <w:t xml:space="preserve">. </w:t>
      </w:r>
    </w:p>
    <w:p w14:paraId="65BF6BEB" w14:textId="1988FAEC" w:rsidR="0027546A" w:rsidRPr="00D5114D" w:rsidRDefault="0027546A" w:rsidP="00D5114D">
      <w:pPr>
        <w:pStyle w:val="BodyText"/>
        <w:rPr>
          <w:b/>
          <w:bCs/>
        </w:rPr>
      </w:pPr>
      <w:r w:rsidRPr="00C0104F">
        <w:t xml:space="preserve">PIANC </w:t>
      </w:r>
      <w:ins w:id="249" w:author="Sundklev Monica" w:date="2025-10-22T02:26:00Z">
        <w:r w:rsidR="00D5114D" w:rsidRPr="00D5114D">
          <w:rPr>
            <w:i/>
            <w:iCs/>
          </w:rPr>
          <w:t xml:space="preserve">MarCom WG </w:t>
        </w:r>
      </w:ins>
      <w:r w:rsidRPr="00D5114D">
        <w:rPr>
          <w:i/>
          <w:iCs/>
        </w:rPr>
        <w:t xml:space="preserve">report no: 161 </w:t>
      </w:r>
      <w:ins w:id="250" w:author="Sundklev Monica" w:date="2025-10-22T02:27:00Z">
        <w:r w:rsidR="00D5114D" w:rsidRPr="00D5114D">
          <w:rPr>
            <w:i/>
            <w:iCs/>
          </w:rPr>
          <w:t>Interaction Between Offshore Wind Farms and Maritime</w:t>
        </w:r>
        <w:r w:rsidR="00D5114D" w:rsidRPr="00D5114D">
          <w:t xml:space="preserve"> </w:t>
        </w:r>
        <w:r w:rsidR="00D5114D" w:rsidRPr="00D5114D">
          <w:rPr>
            <w:i/>
            <w:iCs/>
          </w:rPr>
          <w:t>Navigation</w:t>
        </w:r>
      </w:ins>
      <w:ins w:id="251" w:author="Sundklev Monica" w:date="2025-10-22T02:29:00Z">
        <w:r w:rsidR="00D5114D">
          <w:rPr>
            <w:i/>
            <w:iCs/>
          </w:rPr>
          <w:t xml:space="preserve"> </w:t>
        </w:r>
        <w:r w:rsidR="00D5114D" w:rsidRPr="00D5114D">
          <w:t>[11]</w:t>
        </w:r>
        <w:r w:rsidR="00D5114D">
          <w:rPr>
            <w:b/>
            <w:bCs/>
          </w:rPr>
          <w:t xml:space="preserve"> </w:t>
        </w:r>
      </w:ins>
      <w:r w:rsidRPr="00C0104F">
        <w:t xml:space="preserve">recommends </w:t>
      </w:r>
      <w:r w:rsidR="00432577">
        <w:t>safe distances to be maintained</w:t>
      </w:r>
      <w:r w:rsidRPr="00C0104F">
        <w:t xml:space="preserve"> between traffic </w:t>
      </w:r>
      <w:r>
        <w:t xml:space="preserve">lanes, </w:t>
      </w:r>
      <w:r w:rsidRPr="00C0104F">
        <w:t xml:space="preserve">channel entrances, and </w:t>
      </w:r>
      <w:r>
        <w:t>OREI</w:t>
      </w:r>
      <w:r w:rsidR="00432577">
        <w:t xml:space="preserve"> depending on the identified type of traffic and level of risk acceptable to the </w:t>
      </w:r>
      <w:ins w:id="252" w:author="Christina Schneider" w:date="2025-10-21T16:02:00Z">
        <w:r w:rsidR="00066A63">
          <w:t>n</w:t>
        </w:r>
      </w:ins>
      <w:del w:id="253" w:author="Christina Schneider" w:date="2025-10-21T16:02:00Z">
        <w:r w:rsidR="00432577" w:rsidDel="00066A63">
          <w:delText>N</w:delText>
        </w:r>
      </w:del>
      <w:r w:rsidR="00432577">
        <w:t xml:space="preserve">ational </w:t>
      </w:r>
      <w:ins w:id="254" w:author="Christina Schneider" w:date="2025-10-21T16:02:00Z">
        <w:r w:rsidR="00066A63">
          <w:t>c</w:t>
        </w:r>
      </w:ins>
      <w:del w:id="255" w:author="Christina Schneider" w:date="2025-10-21T16:02:00Z">
        <w:r w:rsidR="00432577" w:rsidDel="00066A63">
          <w:delText>C</w:delText>
        </w:r>
      </w:del>
      <w:r w:rsidR="00432577">
        <w:t xml:space="preserve">ompetent </w:t>
      </w:r>
      <w:ins w:id="256" w:author="Christina Schneider" w:date="2025-10-21T16:02:00Z">
        <w:r w:rsidR="00066A63">
          <w:t>a</w:t>
        </w:r>
      </w:ins>
      <w:del w:id="257" w:author="Christina Schneider" w:date="2025-10-21T16:02:00Z">
        <w:r w:rsidR="00432577" w:rsidDel="00066A63">
          <w:delText>A</w:delText>
        </w:r>
      </w:del>
      <w:r w:rsidR="00432577">
        <w:t>uthority</w:t>
      </w:r>
      <w:r w:rsidRPr="00C0104F">
        <w:t xml:space="preserve">. </w:t>
      </w:r>
    </w:p>
    <w:p w14:paraId="7B9BFA9F" w14:textId="296C3855" w:rsidR="0027546A" w:rsidRPr="00C0104F" w:rsidRDefault="009C7212" w:rsidP="0027546A">
      <w:pPr>
        <w:pStyle w:val="BodyText"/>
      </w:pPr>
      <w:r>
        <w:t xml:space="preserve">A formal risk assessment will assist in </w:t>
      </w:r>
      <w:r w:rsidR="0027546A">
        <w:t>d</w:t>
      </w:r>
      <w:r w:rsidR="0027546A" w:rsidRPr="00C0104F">
        <w:t>etermining these distances</w:t>
      </w:r>
      <w:r>
        <w:t>. F</w:t>
      </w:r>
      <w:r w:rsidR="0027546A" w:rsidRPr="00C0104F">
        <w:t>actors</w:t>
      </w:r>
      <w:r>
        <w:t xml:space="preserve"> to be considered include</w:t>
      </w:r>
      <w:r w:rsidR="0027546A" w:rsidRPr="00C0104F">
        <w:t xml:space="preserve"> </w:t>
      </w:r>
      <w:r w:rsidR="0027546A">
        <w:t xml:space="preserve">the location of the OREI, </w:t>
      </w:r>
      <w:r>
        <w:t>weather conditions</w:t>
      </w:r>
      <w:r w:rsidR="00432577">
        <w:t xml:space="preserve"> including potential ice coverage</w:t>
      </w:r>
      <w:r w:rsidR="0027546A" w:rsidRPr="00C0104F">
        <w:t xml:space="preserve">, </w:t>
      </w:r>
      <w:r w:rsidR="0027546A">
        <w:t>current and projected growth</w:t>
      </w:r>
      <w:r>
        <w:t xml:space="preserve"> and patterns</w:t>
      </w:r>
      <w:r w:rsidR="0027546A">
        <w:t xml:space="preserve"> of </w:t>
      </w:r>
      <w:r>
        <w:t>maritime traffic.</w:t>
      </w:r>
    </w:p>
    <w:p w14:paraId="3B899B87" w14:textId="24A963EE" w:rsidR="003B24FB" w:rsidRDefault="00097E4A" w:rsidP="003B24FB">
      <w:pPr>
        <w:pStyle w:val="Heading2"/>
      </w:pPr>
      <w:bookmarkStart w:id="258" w:name="_Toc164170228"/>
      <w:bookmarkStart w:id="259" w:name="_Toc164237809"/>
      <w:bookmarkStart w:id="260" w:name="_Toc164237881"/>
      <w:bookmarkStart w:id="261" w:name="_Toc164237953"/>
      <w:bookmarkStart w:id="262" w:name="_Toc164238025"/>
      <w:bookmarkStart w:id="263" w:name="_Toc164238097"/>
      <w:bookmarkStart w:id="264" w:name="_Toc164238169"/>
      <w:bookmarkStart w:id="265" w:name="_Toc164243095"/>
      <w:bookmarkStart w:id="266" w:name="_Toc164322251"/>
      <w:bookmarkStart w:id="267" w:name="_Toc164322332"/>
      <w:bookmarkStart w:id="268" w:name="_Toc164323772"/>
      <w:bookmarkStart w:id="269" w:name="_Toc212014402"/>
      <w:bookmarkEnd w:id="258"/>
      <w:bookmarkEnd w:id="259"/>
      <w:bookmarkEnd w:id="260"/>
      <w:bookmarkEnd w:id="261"/>
      <w:bookmarkEnd w:id="262"/>
      <w:bookmarkEnd w:id="263"/>
      <w:bookmarkEnd w:id="264"/>
      <w:bookmarkEnd w:id="265"/>
      <w:bookmarkEnd w:id="266"/>
      <w:bookmarkEnd w:id="267"/>
      <w:bookmarkEnd w:id="268"/>
      <w:r>
        <w:t>Lighting and Marking</w:t>
      </w:r>
      <w:bookmarkEnd w:id="269"/>
    </w:p>
    <w:p w14:paraId="49514629" w14:textId="5752FBA4" w:rsidR="00895496" w:rsidRDefault="0013519E" w:rsidP="004D55E1">
      <w:pPr>
        <w:pStyle w:val="BodyText"/>
      </w:pPr>
      <w:r>
        <w:t xml:space="preserve">There is guidance available for the lighting and marking of OREI for safe </w:t>
      </w:r>
      <w:del w:id="270" w:author="Christina Schneider" w:date="2025-10-21T16:03:00Z">
        <w:r w:rsidDel="008A0D63">
          <w:delText>marine</w:delText>
        </w:r>
      </w:del>
      <w:r>
        <w:t xml:space="preserve"> navigation. The lighting and marking of </w:t>
      </w:r>
      <w:r w:rsidR="004D55E1">
        <w:t>OREI should</w:t>
      </w:r>
      <w:r w:rsidR="00771D6D">
        <w:t xml:space="preserve"> be</w:t>
      </w:r>
      <w:r w:rsidR="004D55E1">
        <w:t xml:space="preserve"> in accordance with </w:t>
      </w:r>
      <w:r>
        <w:t xml:space="preserve">the latest edition </w:t>
      </w:r>
      <w:r w:rsidR="00BD735D">
        <w:t xml:space="preserve">of </w:t>
      </w:r>
      <w:r w:rsidR="004D55E1">
        <w:t xml:space="preserve">IALA Guideline </w:t>
      </w:r>
      <w:r w:rsidR="004D55E1" w:rsidRPr="00EF686B">
        <w:rPr>
          <w:i/>
          <w:iCs/>
        </w:rPr>
        <w:t>G1162</w:t>
      </w:r>
      <w:r w:rsidR="00EF686B" w:rsidRPr="00EF686B">
        <w:rPr>
          <w:i/>
          <w:iCs/>
        </w:rPr>
        <w:t xml:space="preserve"> The Marking </w:t>
      </w:r>
      <w:proofErr w:type="gramStart"/>
      <w:r w:rsidR="00EF686B" w:rsidRPr="00EF686B">
        <w:rPr>
          <w:i/>
          <w:iCs/>
        </w:rPr>
        <w:t>Of</w:t>
      </w:r>
      <w:proofErr w:type="gramEnd"/>
      <w:r w:rsidR="00EF686B" w:rsidRPr="00EF686B">
        <w:rPr>
          <w:i/>
          <w:iCs/>
        </w:rPr>
        <w:t xml:space="preserve"> Offshore Man-Made Structures</w:t>
      </w:r>
      <w:ins w:id="271" w:author="Sundklev Monica" w:date="2025-10-22T02:42:00Z">
        <w:r w:rsidR="00F1276C">
          <w:rPr>
            <w:i/>
            <w:iCs/>
          </w:rPr>
          <w:t xml:space="preserve"> [12]</w:t>
        </w:r>
      </w:ins>
      <w:r w:rsidR="004D55E1">
        <w:t xml:space="preserve">. </w:t>
      </w:r>
    </w:p>
    <w:p w14:paraId="75CC9F3F" w14:textId="0484F365" w:rsidR="0013519E" w:rsidRDefault="00761B33" w:rsidP="004D55E1">
      <w:pPr>
        <w:pStyle w:val="BodyText"/>
      </w:pPr>
      <w:r>
        <w:t>OREI d</w:t>
      </w:r>
      <w:r w:rsidR="0013519E">
        <w:t xml:space="preserve">evelopers should </w:t>
      </w:r>
      <w:r w:rsidR="00471F4F">
        <w:t xml:space="preserve">consider </w:t>
      </w:r>
      <w:r w:rsidR="0013519E">
        <w:t xml:space="preserve">this guideline and </w:t>
      </w:r>
      <w:r w:rsidR="001052F7">
        <w:t xml:space="preserve">consult </w:t>
      </w:r>
      <w:r w:rsidR="00BD735D">
        <w:t xml:space="preserve">with </w:t>
      </w:r>
      <w:r w:rsidR="0013519E">
        <w:t xml:space="preserve">the </w:t>
      </w:r>
      <w:r w:rsidR="001052F7">
        <w:t>relevant</w:t>
      </w:r>
      <w:r w:rsidR="00BD735D">
        <w:t xml:space="preserve"> </w:t>
      </w:r>
      <w:ins w:id="272" w:author="Christina Schneider" w:date="2025-10-21T16:03:00Z">
        <w:r w:rsidR="004A2CE2">
          <w:t>a</w:t>
        </w:r>
      </w:ins>
      <w:del w:id="273" w:author="Christina Schneider" w:date="2025-10-21T16:03:00Z">
        <w:r w:rsidR="00BD735D" w:rsidDel="004A2CE2">
          <w:delText>A</w:delText>
        </w:r>
      </w:del>
      <w:r w:rsidR="00BD735D">
        <w:t>uthorities</w:t>
      </w:r>
      <w:r w:rsidR="0013519E">
        <w:t xml:space="preserve">. </w:t>
      </w:r>
    </w:p>
    <w:p w14:paraId="6FA7841D" w14:textId="20103713" w:rsidR="00E739CE" w:rsidRDefault="00E739CE" w:rsidP="004D55E1">
      <w:pPr>
        <w:pStyle w:val="BodyText"/>
      </w:pPr>
      <w:r>
        <w:t xml:space="preserve">AtoN lighting can be obscured </w:t>
      </w:r>
      <w:r w:rsidR="004A0E0E">
        <w:t>by, and to,</w:t>
      </w:r>
      <w:r>
        <w:t xml:space="preserve"> vessels operating in the area. The AtoN must not be confused with other lighting including working lights and other background lighting.</w:t>
      </w:r>
    </w:p>
    <w:p w14:paraId="77EACF9D" w14:textId="70BCF572" w:rsidR="00A26787" w:rsidRDefault="00A26787" w:rsidP="004D55E1">
      <w:pPr>
        <w:pStyle w:val="BodyText"/>
      </w:pPr>
      <w:r>
        <w:t>OREI may also have an impact on the visibility of racon to vessels operating around a windfarm.</w:t>
      </w:r>
    </w:p>
    <w:p w14:paraId="40D028AE" w14:textId="77777777" w:rsidR="00FC2E9B" w:rsidRDefault="00FC2E9B" w:rsidP="00FC2E9B">
      <w:pPr>
        <w:pStyle w:val="Heading3"/>
      </w:pPr>
      <w:bookmarkStart w:id="274" w:name="_Toc164090725"/>
      <w:bookmarkStart w:id="275" w:name="_Toc212014403"/>
      <w:bookmarkEnd w:id="274"/>
      <w:r>
        <w:t>Adjacent developments and extensions</w:t>
      </w:r>
      <w:bookmarkEnd w:id="275"/>
    </w:p>
    <w:p w14:paraId="0CB5822A" w14:textId="22DFE753" w:rsidR="00FC2E9B" w:rsidRDefault="008755E1">
      <w:pPr>
        <w:pStyle w:val="BodyText"/>
        <w:rPr>
          <w:lang w:val="en-AU"/>
        </w:rPr>
      </w:pPr>
      <w:r>
        <w:t>OREI</w:t>
      </w:r>
      <w:r w:rsidR="00FC2E9B" w:rsidRPr="006042D0">
        <w:t xml:space="preserve"> which are extended, or adjacent developments </w:t>
      </w:r>
      <w:ins w:id="276" w:author="Christina Schneider" w:date="2025-10-21T16:04:00Z">
        <w:r w:rsidR="00E60D01">
          <w:t>being</w:t>
        </w:r>
      </w:ins>
      <w:del w:id="277" w:author="Christina Schneider" w:date="2025-10-21T16:04:00Z">
        <w:r w:rsidR="00FC2E9B" w:rsidRPr="006042D0" w:rsidDel="00E60D01">
          <w:delText>are</w:delText>
        </w:r>
      </w:del>
      <w:r w:rsidR="00FC2E9B" w:rsidRPr="006042D0">
        <w:t xml:space="preserve"> constructed close to each other, could be perceived by an external observer as one </w:t>
      </w:r>
      <w:r>
        <w:t>OREI</w:t>
      </w:r>
      <w:ins w:id="278" w:author="Christina Schneider" w:date="2025-10-21T16:05:00Z">
        <w:r w:rsidR="000D271E">
          <w:t xml:space="preserve"> leading to confusion and</w:t>
        </w:r>
      </w:ins>
      <w:r>
        <w:t xml:space="preserve"> impacting the safety of </w:t>
      </w:r>
      <w:commentRangeStart w:id="279"/>
      <w:commentRangeStart w:id="280"/>
      <w:r>
        <w:t>navigation</w:t>
      </w:r>
      <w:commentRangeEnd w:id="279"/>
      <w:r w:rsidR="009A5743">
        <w:rPr>
          <w:rStyle w:val="CommentReference"/>
        </w:rPr>
        <w:commentReference w:id="279"/>
      </w:r>
      <w:commentRangeEnd w:id="280"/>
      <w:r w:rsidR="001A3CC0">
        <w:rPr>
          <w:rStyle w:val="CommentReference"/>
        </w:rPr>
        <w:commentReference w:id="280"/>
      </w:r>
      <w:r w:rsidR="00FC2E9B" w:rsidRPr="006042D0">
        <w:t xml:space="preserve">. </w:t>
      </w:r>
      <w:r w:rsidR="00FC2E9B" w:rsidRPr="006042D0">
        <w:rPr>
          <w:lang w:val="en-AU"/>
        </w:rPr>
        <w:t> </w:t>
      </w:r>
      <w:r w:rsidR="00F02541">
        <w:rPr>
          <w:lang w:val="en-AU"/>
        </w:rPr>
        <w:t>Relevant</w:t>
      </w:r>
      <w:r>
        <w:rPr>
          <w:lang w:val="en-AU"/>
        </w:rPr>
        <w:t xml:space="preserve"> </w:t>
      </w:r>
      <w:ins w:id="281" w:author="Christina Schneider" w:date="2025-10-21T16:06:00Z">
        <w:r w:rsidR="009A5743">
          <w:rPr>
            <w:lang w:val="en-AU"/>
          </w:rPr>
          <w:lastRenderedPageBreak/>
          <w:t>a</w:t>
        </w:r>
      </w:ins>
      <w:del w:id="282" w:author="Christina Schneider" w:date="2025-10-21T16:06:00Z">
        <w:r w:rsidDel="009A5743">
          <w:rPr>
            <w:lang w:val="en-AU"/>
          </w:rPr>
          <w:delText>A</w:delText>
        </w:r>
      </w:del>
      <w:r>
        <w:rPr>
          <w:lang w:val="en-AU"/>
        </w:rPr>
        <w:t xml:space="preserve">uthorities and </w:t>
      </w:r>
      <w:r w:rsidR="00F02541">
        <w:rPr>
          <w:lang w:val="en-AU"/>
        </w:rPr>
        <w:t xml:space="preserve">OREI </w:t>
      </w:r>
      <w:r>
        <w:rPr>
          <w:lang w:val="en-AU"/>
        </w:rPr>
        <w:t xml:space="preserve">developers should ensure mitigation measures are </w:t>
      </w:r>
      <w:ins w:id="283" w:author="Christina Schneider" w:date="2025-10-21T16:06:00Z">
        <w:r w:rsidR="00771595">
          <w:rPr>
            <w:lang w:val="en-AU"/>
          </w:rPr>
          <w:t>implemented</w:t>
        </w:r>
      </w:ins>
      <w:del w:id="284" w:author="Christina Schneider" w:date="2025-10-21T16:06:00Z">
        <w:r w:rsidDel="00771595">
          <w:rPr>
            <w:lang w:val="en-AU"/>
          </w:rPr>
          <w:delText>taken</w:delText>
        </w:r>
      </w:del>
      <w:r>
        <w:rPr>
          <w:lang w:val="en-AU"/>
        </w:rPr>
        <w:t xml:space="preserve"> to reduce the perceived impact.</w:t>
      </w:r>
    </w:p>
    <w:p w14:paraId="1A13874B" w14:textId="6B5691D3" w:rsidR="00097E4A" w:rsidRDefault="0017470A">
      <w:pPr>
        <w:pStyle w:val="BodyText"/>
        <w:rPr>
          <w:lang w:val="en-AU"/>
        </w:rPr>
      </w:pPr>
      <w:r>
        <w:rPr>
          <w:lang w:val="en-AU"/>
        </w:rPr>
        <w:t xml:space="preserve">Relevant </w:t>
      </w:r>
      <w:ins w:id="285" w:author="Christina Schneider" w:date="2025-10-21T16:06:00Z">
        <w:r w:rsidR="00771595">
          <w:rPr>
            <w:lang w:val="en-AU"/>
          </w:rPr>
          <w:t>a</w:t>
        </w:r>
      </w:ins>
      <w:del w:id="286" w:author="Christina Schneider" w:date="2025-10-21T16:06:00Z">
        <w:r w:rsidR="00630BA3" w:rsidDel="00771595">
          <w:rPr>
            <w:lang w:val="en-AU"/>
          </w:rPr>
          <w:delText>A</w:delText>
        </w:r>
      </w:del>
      <w:r w:rsidR="00630BA3">
        <w:rPr>
          <w:lang w:val="en-AU"/>
        </w:rPr>
        <w:t>uthorities</w:t>
      </w:r>
      <w:ins w:id="287" w:author="Christina Schneider" w:date="2025-10-21T16:07:00Z">
        <w:r w:rsidR="00A97F56">
          <w:rPr>
            <w:lang w:val="en-AU"/>
          </w:rPr>
          <w:t xml:space="preserve"> in </w:t>
        </w:r>
      </w:ins>
      <w:ins w:id="288" w:author="Christina Schneider" w:date="2025-10-21T16:19:00Z">
        <w:r w:rsidR="003A35DC">
          <w:rPr>
            <w:lang w:val="en-AU"/>
          </w:rPr>
          <w:t>neighbo</w:t>
        </w:r>
      </w:ins>
      <w:ins w:id="289" w:author="Sundklev Monica" w:date="2025-10-22T02:24:00Z">
        <w:r w:rsidR="00D5114D">
          <w:rPr>
            <w:lang w:val="en-AU"/>
          </w:rPr>
          <w:t>u</w:t>
        </w:r>
      </w:ins>
      <w:ins w:id="290" w:author="Christina Schneider" w:date="2025-10-21T16:19:00Z">
        <w:r w:rsidR="003A35DC">
          <w:rPr>
            <w:lang w:val="en-AU"/>
          </w:rPr>
          <w:t>ring</w:t>
        </w:r>
      </w:ins>
      <w:ins w:id="291" w:author="Christina Schneider" w:date="2025-10-21T16:07:00Z">
        <w:r w:rsidR="00A97F56">
          <w:rPr>
            <w:lang w:val="en-AU"/>
          </w:rPr>
          <w:t xml:space="preserve"> countries</w:t>
        </w:r>
      </w:ins>
      <w:r w:rsidR="00630BA3">
        <w:rPr>
          <w:lang w:val="en-AU"/>
        </w:rPr>
        <w:t xml:space="preserve"> should cooperate with each other when OREI are constructed at, or near, international borders.</w:t>
      </w:r>
    </w:p>
    <w:p w14:paraId="018D5E87" w14:textId="19516B30" w:rsidR="00992AD4" w:rsidRDefault="00097E4A" w:rsidP="00895496">
      <w:pPr>
        <w:pStyle w:val="Heading2"/>
      </w:pPr>
      <w:bookmarkStart w:id="292" w:name="_Toc164090727"/>
      <w:bookmarkStart w:id="293" w:name="_Toc164170231"/>
      <w:bookmarkStart w:id="294" w:name="_Toc164237812"/>
      <w:bookmarkStart w:id="295" w:name="_Toc164237884"/>
      <w:bookmarkStart w:id="296" w:name="_Toc164237956"/>
      <w:bookmarkStart w:id="297" w:name="_Toc164238028"/>
      <w:bookmarkStart w:id="298" w:name="_Toc164238100"/>
      <w:bookmarkStart w:id="299" w:name="_Toc164238172"/>
      <w:bookmarkStart w:id="300" w:name="_Toc164243098"/>
      <w:bookmarkStart w:id="301" w:name="_Toc164322254"/>
      <w:bookmarkStart w:id="302" w:name="_Toc164322335"/>
      <w:bookmarkStart w:id="303" w:name="_Toc164323775"/>
      <w:bookmarkStart w:id="304" w:name="_Toc212014404"/>
      <w:bookmarkEnd w:id="292"/>
      <w:bookmarkEnd w:id="293"/>
      <w:bookmarkEnd w:id="294"/>
      <w:bookmarkEnd w:id="295"/>
      <w:bookmarkEnd w:id="296"/>
      <w:bookmarkEnd w:id="297"/>
      <w:bookmarkEnd w:id="298"/>
      <w:bookmarkEnd w:id="299"/>
      <w:bookmarkEnd w:id="300"/>
      <w:bookmarkEnd w:id="301"/>
      <w:bookmarkEnd w:id="302"/>
      <w:bookmarkEnd w:id="303"/>
      <w:r>
        <w:t>Nautical Charts and Publications</w:t>
      </w:r>
      <w:bookmarkEnd w:id="304"/>
    </w:p>
    <w:p w14:paraId="02F75939" w14:textId="77777777" w:rsidR="00D242B5" w:rsidRDefault="00D242B5" w:rsidP="00D242B5">
      <w:pPr>
        <w:pStyle w:val="Heading2separationline"/>
      </w:pPr>
    </w:p>
    <w:p w14:paraId="17079BE7" w14:textId="38079787" w:rsidR="00D242B5" w:rsidRDefault="00D242B5" w:rsidP="00D242B5">
      <w:pPr>
        <w:pStyle w:val="BodyText"/>
        <w:rPr>
          <w:rStyle w:val="normaltextrun"/>
          <w:rFonts w:cstheme="minorHAnsi"/>
          <w:color w:val="000000"/>
          <w:bdr w:val="none" w:sz="0" w:space="0" w:color="auto" w:frame="1"/>
        </w:rPr>
      </w:pPr>
      <w:r w:rsidRPr="00D2112F">
        <w:rPr>
          <w:rStyle w:val="normaltextrun"/>
          <w:rFonts w:cstheme="minorHAnsi"/>
          <w:color w:val="000000"/>
          <w:bdr w:val="none" w:sz="0" w:space="0" w:color="auto" w:frame="1"/>
        </w:rPr>
        <w:t xml:space="preserve">All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w:t>
      </w:r>
      <w:r w:rsidR="007027A9">
        <w:rPr>
          <w:rStyle w:val="normaltextrun"/>
          <w:rFonts w:cstheme="minorHAnsi"/>
          <w:color w:val="000000"/>
          <w:bdr w:val="none" w:sz="0" w:space="0" w:color="auto" w:frame="1"/>
        </w:rPr>
        <w:t>should</w:t>
      </w:r>
      <w:r w:rsidR="007027A9" w:rsidRPr="00D2112F">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be charted by the </w:t>
      </w:r>
      <w:r w:rsidR="00BD735D">
        <w:rPr>
          <w:rStyle w:val="normaltextrun"/>
          <w:rFonts w:cstheme="minorHAnsi"/>
          <w:color w:val="000000"/>
          <w:bdr w:val="none" w:sz="0" w:space="0" w:color="auto" w:frame="1"/>
        </w:rPr>
        <w:t>n</w:t>
      </w:r>
      <w:r>
        <w:rPr>
          <w:rStyle w:val="normaltextrun"/>
          <w:rFonts w:cstheme="minorHAnsi"/>
          <w:color w:val="000000"/>
          <w:bdr w:val="none" w:sz="0" w:space="0" w:color="auto" w:frame="1"/>
        </w:rPr>
        <w:t xml:space="preserve">ational </w:t>
      </w:r>
      <w:r w:rsidR="00BD735D">
        <w:rPr>
          <w:rStyle w:val="normaltextrun"/>
          <w:rFonts w:cstheme="minorHAnsi"/>
          <w:color w:val="000000"/>
          <w:bdr w:val="none" w:sz="0" w:space="0" w:color="auto" w:frame="1"/>
        </w:rPr>
        <w:t>h</w:t>
      </w:r>
      <w:r w:rsidRPr="00D2112F">
        <w:rPr>
          <w:rStyle w:val="normaltextrun"/>
          <w:rFonts w:cstheme="minorHAnsi"/>
          <w:color w:val="000000"/>
          <w:bdr w:val="none" w:sz="0" w:space="0" w:color="auto" w:frame="1"/>
        </w:rPr>
        <w:t xml:space="preserve">ydrographic </w:t>
      </w:r>
      <w:r w:rsidR="00BD735D">
        <w:rPr>
          <w:rStyle w:val="normaltextrun"/>
          <w:rFonts w:cstheme="minorHAnsi"/>
          <w:color w:val="000000"/>
          <w:bdr w:val="none" w:sz="0" w:space="0" w:color="auto" w:frame="1"/>
        </w:rPr>
        <w:t>a</w:t>
      </w:r>
      <w:r w:rsidR="00DB6F30">
        <w:rPr>
          <w:rStyle w:val="normaltextrun"/>
          <w:rFonts w:cstheme="minorHAnsi"/>
          <w:color w:val="000000"/>
          <w:bdr w:val="none" w:sz="0" w:space="0" w:color="auto" w:frame="1"/>
        </w:rPr>
        <w:t>uthority</w:t>
      </w:r>
      <w:r w:rsidR="00BD735D">
        <w:rPr>
          <w:rStyle w:val="normaltextrun"/>
          <w:rFonts w:cstheme="minorHAnsi"/>
          <w:color w:val="000000"/>
          <w:bdr w:val="none" w:sz="0" w:space="0" w:color="auto" w:frame="1"/>
        </w:rPr>
        <w:t xml:space="preserve"> appropriately for the different phases of the development during construction, operation and decommissioning.</w:t>
      </w:r>
      <w:r w:rsidRPr="00D2112F">
        <w:rPr>
          <w:rStyle w:val="normaltextrun"/>
          <w:rFonts w:cstheme="minorHAnsi"/>
          <w:color w:val="000000"/>
          <w:bdr w:val="none" w:sz="0" w:space="0" w:color="auto" w:frame="1"/>
        </w:rPr>
        <w:t xml:space="preserve"> Whether all </w:t>
      </w:r>
      <w:r w:rsidR="007027A9">
        <w:rPr>
          <w:rStyle w:val="normaltextrun"/>
          <w:rFonts w:cstheme="minorHAnsi"/>
          <w:color w:val="000000"/>
          <w:bdr w:val="none" w:sz="0" w:space="0" w:color="auto" w:frame="1"/>
        </w:rPr>
        <w:t xml:space="preserve">individual structures </w:t>
      </w:r>
      <w:r w:rsidR="00DB6F30">
        <w:rPr>
          <w:rStyle w:val="normaltextrun"/>
          <w:rFonts w:cstheme="minorHAnsi"/>
          <w:color w:val="000000"/>
          <w:bdr w:val="none" w:sz="0" w:space="0" w:color="auto" w:frame="1"/>
        </w:rPr>
        <w:t xml:space="preserve">and </w:t>
      </w:r>
      <w:r w:rsidR="00DB6F30" w:rsidRPr="00D2112F">
        <w:rPr>
          <w:rStyle w:val="normaltextrun"/>
          <w:rFonts w:cstheme="minorHAnsi"/>
          <w:color w:val="000000"/>
          <w:bdr w:val="none" w:sz="0" w:space="0" w:color="auto" w:frame="1"/>
        </w:rPr>
        <w:t>submarine cables</w:t>
      </w:r>
      <w:r w:rsidR="00DB6F30">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associated with the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appear on a chart depend</w:t>
      </w:r>
      <w:r w:rsidR="007027A9">
        <w:rPr>
          <w:rStyle w:val="normaltextrun"/>
          <w:rFonts w:cstheme="minorHAnsi"/>
          <w:color w:val="000000"/>
          <w:bdr w:val="none" w:sz="0" w:space="0" w:color="auto" w:frame="1"/>
        </w:rPr>
        <w:t>s</w:t>
      </w:r>
      <w:r w:rsidRPr="00D2112F">
        <w:rPr>
          <w:rStyle w:val="normaltextrun"/>
          <w:rFonts w:cstheme="minorHAnsi"/>
          <w:color w:val="000000"/>
          <w:bdr w:val="none" w:sz="0" w:space="0" w:color="auto" w:frame="1"/>
        </w:rPr>
        <w:t xml:space="preserve"> on the scale of the chart.</w:t>
      </w:r>
    </w:p>
    <w:p w14:paraId="19F4BA65" w14:textId="77777777" w:rsidR="00D242B5" w:rsidRDefault="00D242B5" w:rsidP="00D242B5">
      <w:pPr>
        <w:pStyle w:val="BodyText"/>
        <w:rPr>
          <w:rStyle w:val="normaltextrun"/>
          <w:rFonts w:cstheme="minorHAnsi"/>
          <w:color w:val="000000"/>
          <w:bdr w:val="none" w:sz="0" w:space="0" w:color="auto" w:frame="1"/>
        </w:rPr>
      </w:pPr>
      <w:r>
        <w:rPr>
          <w:rStyle w:val="normaltextrun"/>
          <w:rFonts w:cstheme="minorHAnsi"/>
          <w:color w:val="000000"/>
          <w:bdr w:val="none" w:sz="0" w:space="0" w:color="auto" w:frame="1"/>
        </w:rPr>
        <w:t>Significant depth reductions may be encountered where cables cross or have additional protection laid on them where burial depths have not been achieved. This should be apparent to the mariner from accurate charting and taken into consideration when passage planning over cables.</w:t>
      </w:r>
    </w:p>
    <w:p w14:paraId="3EE6D925" w14:textId="5858505E" w:rsidR="00D242B5" w:rsidRPr="00D2112F" w:rsidRDefault="00002175" w:rsidP="00D242B5">
      <w:pPr>
        <w:pStyle w:val="BodyText"/>
        <w:rPr>
          <w:rFonts w:cstheme="minorHAnsi"/>
        </w:rPr>
      </w:pPr>
      <w:r>
        <w:rPr>
          <w:rStyle w:val="normaltextrun"/>
          <w:rFonts w:cstheme="minorHAnsi"/>
          <w:color w:val="000000"/>
          <w:bdr w:val="none" w:sz="0" w:space="0" w:color="auto" w:frame="1"/>
        </w:rPr>
        <w:t>OREI d</w:t>
      </w:r>
      <w:r w:rsidR="00D242B5">
        <w:rPr>
          <w:rStyle w:val="normaltextrun"/>
          <w:rFonts w:cstheme="minorHAnsi"/>
          <w:color w:val="000000"/>
          <w:bdr w:val="none" w:sz="0" w:space="0" w:color="auto" w:frame="1"/>
        </w:rPr>
        <w:t xml:space="preserve">evelopers and mariners should be aware that </w:t>
      </w:r>
      <w:r w:rsidR="00E739CE">
        <w:rPr>
          <w:rStyle w:val="normaltextrun"/>
          <w:rFonts w:cstheme="minorHAnsi"/>
          <w:color w:val="000000"/>
          <w:bdr w:val="none" w:sz="0" w:space="0" w:color="auto" w:frame="1"/>
        </w:rPr>
        <w:t xml:space="preserve">individual devices, sub stations, </w:t>
      </w:r>
      <w:r w:rsidR="00D242B5">
        <w:rPr>
          <w:rStyle w:val="normaltextrun"/>
          <w:rFonts w:cstheme="minorHAnsi"/>
          <w:color w:val="000000"/>
          <w:bdr w:val="none" w:sz="0" w:space="0" w:color="auto" w:frame="1"/>
        </w:rPr>
        <w:t xml:space="preserve">cables to and from </w:t>
      </w:r>
      <w:r w:rsidR="00E739CE">
        <w:rPr>
          <w:rStyle w:val="normaltextrun"/>
          <w:rFonts w:cstheme="minorHAnsi"/>
          <w:color w:val="000000"/>
          <w:bdr w:val="none" w:sz="0" w:space="0" w:color="auto" w:frame="1"/>
        </w:rPr>
        <w:t xml:space="preserve">devices, and other </w:t>
      </w:r>
      <w:r w:rsidR="00DB6F30">
        <w:rPr>
          <w:rStyle w:val="normaltextrun"/>
          <w:rFonts w:cstheme="minorHAnsi"/>
          <w:color w:val="000000"/>
          <w:bdr w:val="none" w:sz="0" w:space="0" w:color="auto" w:frame="1"/>
        </w:rPr>
        <w:t>infrastructure</w:t>
      </w:r>
      <w:r w:rsidR="00E739CE">
        <w:rPr>
          <w:rStyle w:val="normaltextrun"/>
          <w:rFonts w:cstheme="minorHAnsi"/>
          <w:color w:val="000000"/>
          <w:bdr w:val="none" w:sz="0" w:space="0" w:color="auto" w:frame="1"/>
        </w:rPr>
        <w:t xml:space="preserve"> </w:t>
      </w:r>
      <w:r w:rsidR="00D242B5">
        <w:rPr>
          <w:rStyle w:val="normaltextrun"/>
          <w:rFonts w:cstheme="minorHAnsi"/>
          <w:color w:val="000000"/>
          <w:bdr w:val="none" w:sz="0" w:space="0" w:color="auto" w:frame="1"/>
        </w:rPr>
        <w:t xml:space="preserve">may not be visible on </w:t>
      </w:r>
      <w:commentRangeStart w:id="305"/>
      <w:commentRangeStart w:id="306"/>
      <w:r w:rsidR="00D242B5">
        <w:rPr>
          <w:rStyle w:val="normaltextrun"/>
          <w:rFonts w:cstheme="minorHAnsi"/>
          <w:color w:val="000000"/>
          <w:bdr w:val="none" w:sz="0" w:space="0" w:color="auto" w:frame="1"/>
        </w:rPr>
        <w:t>ENC</w:t>
      </w:r>
      <w:r w:rsidR="00C754DA">
        <w:rPr>
          <w:rStyle w:val="normaltextrun"/>
          <w:rFonts w:cstheme="minorHAnsi"/>
          <w:color w:val="000000"/>
          <w:bdr w:val="none" w:sz="0" w:space="0" w:color="auto" w:frame="1"/>
        </w:rPr>
        <w:t>/ECDIS</w:t>
      </w:r>
      <w:r w:rsidR="00D242B5">
        <w:rPr>
          <w:rStyle w:val="normaltextrun"/>
          <w:rFonts w:cstheme="minorHAnsi"/>
          <w:color w:val="000000"/>
          <w:bdr w:val="none" w:sz="0" w:space="0" w:color="auto" w:frame="1"/>
        </w:rPr>
        <w:t xml:space="preserve"> </w:t>
      </w:r>
      <w:commentRangeEnd w:id="305"/>
      <w:r w:rsidR="007E3BF8">
        <w:rPr>
          <w:rStyle w:val="CommentReference"/>
        </w:rPr>
        <w:commentReference w:id="305"/>
      </w:r>
      <w:commentRangeEnd w:id="306"/>
      <w:r w:rsidR="007B2D77">
        <w:rPr>
          <w:rStyle w:val="CommentReference"/>
        </w:rPr>
        <w:commentReference w:id="306"/>
      </w:r>
      <w:r w:rsidR="00D242B5">
        <w:rPr>
          <w:rStyle w:val="normaltextrun"/>
          <w:rFonts w:cstheme="minorHAnsi"/>
          <w:color w:val="000000"/>
          <w:bdr w:val="none" w:sz="0" w:space="0" w:color="auto" w:frame="1"/>
        </w:rPr>
        <w:t xml:space="preserve">if the operator has </w:t>
      </w:r>
      <w:r w:rsidR="00DB6F30">
        <w:rPr>
          <w:rStyle w:val="normaltextrun"/>
          <w:rFonts w:cstheme="minorHAnsi"/>
          <w:color w:val="000000"/>
          <w:bdr w:val="none" w:sz="0" w:space="0" w:color="auto" w:frame="1"/>
        </w:rPr>
        <w:t>not displayed the corresponding layer</w:t>
      </w:r>
      <w:r w:rsidR="00D242B5">
        <w:rPr>
          <w:rStyle w:val="normaltextrun"/>
          <w:rFonts w:cstheme="minorHAnsi"/>
          <w:color w:val="000000"/>
          <w:bdr w:val="none" w:sz="0" w:space="0" w:color="auto" w:frame="1"/>
        </w:rPr>
        <w:t>.</w:t>
      </w:r>
    </w:p>
    <w:p w14:paraId="6D8BDA0A" w14:textId="6F1AFE70" w:rsidR="00D242B5" w:rsidRPr="00D242B5" w:rsidRDefault="0017470A" w:rsidP="00D242B5">
      <w:pPr>
        <w:pStyle w:val="BodyText"/>
      </w:pPr>
      <w:r>
        <w:rPr>
          <w:rStyle w:val="normaltextrun"/>
          <w:rFonts w:cstheme="minorHAnsi"/>
          <w:color w:val="000000"/>
          <w:bdr w:val="none" w:sz="0" w:space="0" w:color="auto" w:frame="1"/>
        </w:rPr>
        <w:t xml:space="preserve">Relevant </w:t>
      </w:r>
      <w:ins w:id="307" w:author="Christina Schneider" w:date="2025-10-21T16:19:00Z">
        <w:r w:rsidR="00607F9F">
          <w:rPr>
            <w:rStyle w:val="normaltextrun"/>
            <w:rFonts w:cstheme="minorHAnsi"/>
            <w:color w:val="000000"/>
            <w:bdr w:val="none" w:sz="0" w:space="0" w:color="auto" w:frame="1"/>
          </w:rPr>
          <w:t>a</w:t>
        </w:r>
      </w:ins>
      <w:del w:id="308" w:author="Christina Schneider" w:date="2025-10-21T16:19:00Z">
        <w:r w:rsidR="00D242B5" w:rsidDel="00607F9F">
          <w:rPr>
            <w:rStyle w:val="normaltextrun"/>
            <w:rFonts w:cstheme="minorHAnsi"/>
            <w:color w:val="000000"/>
            <w:bdr w:val="none" w:sz="0" w:space="0" w:color="auto" w:frame="1"/>
          </w:rPr>
          <w:delText>A</w:delText>
        </w:r>
      </w:del>
      <w:r w:rsidR="00D242B5">
        <w:rPr>
          <w:rStyle w:val="normaltextrun"/>
          <w:rFonts w:cstheme="minorHAnsi"/>
          <w:color w:val="000000"/>
          <w:bdr w:val="none" w:sz="0" w:space="0" w:color="auto" w:frame="1"/>
        </w:rPr>
        <w:t>uthorities could consider identifying</w:t>
      </w:r>
      <w:r w:rsidR="00DB6F30">
        <w:rPr>
          <w:rStyle w:val="normaltextrun"/>
          <w:rFonts w:cstheme="minorHAnsi"/>
          <w:color w:val="000000"/>
          <w:bdr w:val="none" w:sz="0" w:space="0" w:color="auto" w:frame="1"/>
        </w:rPr>
        <w:t xml:space="preserve"> and establishing</w:t>
      </w:r>
      <w:r w:rsidR="00D242B5">
        <w:rPr>
          <w:rStyle w:val="normaltextrun"/>
          <w:rFonts w:cstheme="minorHAnsi"/>
          <w:color w:val="000000"/>
          <w:bdr w:val="none" w:sz="0" w:space="0" w:color="auto" w:frame="1"/>
        </w:rPr>
        <w:t xml:space="preserve"> navigable channels, or recommended routes, </w:t>
      </w:r>
      <w:r w:rsidR="00DB6F30">
        <w:rPr>
          <w:rStyle w:val="normaltextrun"/>
          <w:rFonts w:cstheme="minorHAnsi"/>
          <w:color w:val="000000"/>
          <w:bdr w:val="none" w:sz="0" w:space="0" w:color="auto" w:frame="1"/>
        </w:rPr>
        <w:t xml:space="preserve">around or </w:t>
      </w:r>
      <w:r w:rsidR="00D242B5">
        <w:rPr>
          <w:rStyle w:val="normaltextrun"/>
          <w:rFonts w:cstheme="minorHAnsi"/>
          <w:color w:val="000000"/>
          <w:bdr w:val="none" w:sz="0" w:space="0" w:color="auto" w:frame="1"/>
        </w:rPr>
        <w:t xml:space="preserve">through </w:t>
      </w:r>
      <w:r w:rsidR="00E739CE">
        <w:rPr>
          <w:rStyle w:val="normaltextrun"/>
          <w:rFonts w:cstheme="minorHAnsi"/>
          <w:color w:val="000000"/>
          <w:bdr w:val="none" w:sz="0" w:space="0" w:color="auto" w:frame="1"/>
        </w:rPr>
        <w:t>OREI</w:t>
      </w:r>
      <w:r w:rsidR="00265891">
        <w:rPr>
          <w:rStyle w:val="normaltextrun"/>
          <w:rFonts w:cstheme="minorHAnsi"/>
          <w:color w:val="000000"/>
          <w:bdr w:val="none" w:sz="0" w:space="0" w:color="auto" w:frame="1"/>
        </w:rPr>
        <w:t xml:space="preserve"> areas</w:t>
      </w:r>
      <w:r w:rsidR="00D242B5">
        <w:rPr>
          <w:rStyle w:val="normaltextrun"/>
          <w:rFonts w:cstheme="minorHAnsi"/>
          <w:color w:val="000000"/>
          <w:bdr w:val="none" w:sz="0" w:space="0" w:color="auto" w:frame="1"/>
        </w:rPr>
        <w:t>.</w:t>
      </w:r>
    </w:p>
    <w:p w14:paraId="56F9007B" w14:textId="26DF9445" w:rsidR="00991A93" w:rsidRDefault="00991A93" w:rsidP="00895496">
      <w:pPr>
        <w:pStyle w:val="Heading2"/>
      </w:pPr>
      <w:bookmarkStart w:id="309" w:name="_Toc164090729"/>
      <w:bookmarkStart w:id="310" w:name="_Toc164170233"/>
      <w:bookmarkStart w:id="311" w:name="_Toc164237814"/>
      <w:bookmarkStart w:id="312" w:name="_Toc164237886"/>
      <w:bookmarkStart w:id="313" w:name="_Toc164237958"/>
      <w:bookmarkStart w:id="314" w:name="_Toc164238030"/>
      <w:bookmarkStart w:id="315" w:name="_Toc164238102"/>
      <w:bookmarkStart w:id="316" w:name="_Toc164238174"/>
      <w:bookmarkStart w:id="317" w:name="_Toc164243100"/>
      <w:bookmarkStart w:id="318" w:name="_Toc164322256"/>
      <w:bookmarkStart w:id="319" w:name="_Toc164322337"/>
      <w:bookmarkStart w:id="320" w:name="_Toc164323777"/>
      <w:bookmarkStart w:id="321" w:name="_Toc164090730"/>
      <w:bookmarkStart w:id="322" w:name="_Toc164170234"/>
      <w:bookmarkStart w:id="323" w:name="_Toc164237815"/>
      <w:bookmarkStart w:id="324" w:name="_Toc164237887"/>
      <w:bookmarkStart w:id="325" w:name="_Toc164237959"/>
      <w:bookmarkStart w:id="326" w:name="_Toc164238031"/>
      <w:bookmarkStart w:id="327" w:name="_Toc164238103"/>
      <w:bookmarkStart w:id="328" w:name="_Toc164238175"/>
      <w:bookmarkStart w:id="329" w:name="_Toc164243101"/>
      <w:bookmarkStart w:id="330" w:name="_Toc164322257"/>
      <w:bookmarkStart w:id="331" w:name="_Toc164322338"/>
      <w:bookmarkStart w:id="332" w:name="_Toc164323778"/>
      <w:bookmarkStart w:id="333" w:name="_Toc164090731"/>
      <w:bookmarkStart w:id="334" w:name="_Toc164170235"/>
      <w:bookmarkStart w:id="335" w:name="_Toc164237816"/>
      <w:bookmarkStart w:id="336" w:name="_Toc164237888"/>
      <w:bookmarkStart w:id="337" w:name="_Toc164237960"/>
      <w:bookmarkStart w:id="338" w:name="_Toc164238032"/>
      <w:bookmarkStart w:id="339" w:name="_Toc164238104"/>
      <w:bookmarkStart w:id="340" w:name="_Toc164238176"/>
      <w:bookmarkStart w:id="341" w:name="_Toc164243102"/>
      <w:bookmarkStart w:id="342" w:name="_Toc164322258"/>
      <w:bookmarkStart w:id="343" w:name="_Toc164322339"/>
      <w:bookmarkStart w:id="344" w:name="_Toc164323779"/>
      <w:bookmarkStart w:id="345" w:name="_Toc212014405"/>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t>Obscuration of Other Vessels</w:t>
      </w:r>
      <w:bookmarkEnd w:id="345"/>
    </w:p>
    <w:p w14:paraId="1DCF406A" w14:textId="77777777" w:rsidR="00991A93" w:rsidRDefault="00991A93" w:rsidP="00991A93">
      <w:pPr>
        <w:pStyle w:val="Heading2separationline"/>
      </w:pPr>
    </w:p>
    <w:p w14:paraId="77282590" w14:textId="17DE98B5" w:rsidR="00991A93" w:rsidRPr="00991A93" w:rsidRDefault="004E1135" w:rsidP="00991A93">
      <w:pPr>
        <w:pStyle w:val="BodyText"/>
      </w:pPr>
      <w:r w:rsidRPr="00384FB3">
        <w:t>Vessels</w:t>
      </w:r>
      <w:r>
        <w:t xml:space="preserve"> </w:t>
      </w:r>
      <w:r w:rsidRPr="00384FB3">
        <w:t>involved</w:t>
      </w:r>
      <w:r w:rsidR="00991A93" w:rsidRPr="00384FB3">
        <w:t xml:space="preserve"> in turbine maintenance and safety duties may be encountered within or around a wind farm. Mariners should be alert to the likely presence of such vessels and be aware that the structures may occasionally obscure them. This is particularly relevant at night</w:t>
      </w:r>
      <w:r w:rsidR="00991A93">
        <w:t xml:space="preserve"> when</w:t>
      </w:r>
      <w:r w:rsidR="00991A93" w:rsidRPr="00384FB3">
        <w:t xml:space="preserve"> </w:t>
      </w:r>
      <w:r w:rsidR="00991A93">
        <w:t xml:space="preserve">other </w:t>
      </w:r>
      <w:r w:rsidR="00991A93" w:rsidRPr="00384FB3">
        <w:t xml:space="preserve">vessels </w:t>
      </w:r>
      <w:r w:rsidR="00991A93">
        <w:t>navigating through</w:t>
      </w:r>
      <w:r w:rsidR="00630BA3">
        <w:t>,</w:t>
      </w:r>
      <w:r w:rsidR="00991A93">
        <w:t xml:space="preserve"> or past installations </w:t>
      </w:r>
      <w:r w:rsidR="00991A93" w:rsidRPr="00384FB3">
        <w:t>may become obscured</w:t>
      </w:r>
      <w:r w:rsidR="00991A93">
        <w:t xml:space="preserve"> or confused with background lighting from turbines of other devices</w:t>
      </w:r>
      <w:r w:rsidR="00991A93" w:rsidRPr="00384FB3">
        <w:t>.</w:t>
      </w:r>
    </w:p>
    <w:p w14:paraId="58514671" w14:textId="33EA4AF0" w:rsidR="00DE2D87" w:rsidRDefault="00432EAC" w:rsidP="00895496">
      <w:pPr>
        <w:pStyle w:val="Heading2"/>
      </w:pPr>
      <w:bookmarkStart w:id="346" w:name="_Toc212014406"/>
      <w:r>
        <w:t>Impact on Communications</w:t>
      </w:r>
      <w:bookmarkEnd w:id="346"/>
    </w:p>
    <w:p w14:paraId="74B4C772" w14:textId="77777777" w:rsidR="00E739CE" w:rsidRPr="00E739CE" w:rsidRDefault="00E739CE" w:rsidP="00E739CE">
      <w:pPr>
        <w:pStyle w:val="Heading2separationline"/>
      </w:pPr>
    </w:p>
    <w:p w14:paraId="35E7FE44" w14:textId="530A7C6F" w:rsidR="00934AFC" w:rsidRPr="00D2112F" w:rsidRDefault="00934AFC" w:rsidP="00BD3873">
      <w:pPr>
        <w:pStyle w:val="BodyText"/>
      </w:pPr>
      <w:r w:rsidRPr="00D2112F">
        <w:rPr>
          <w:rStyle w:val="normaltextrun"/>
          <w:rFonts w:cstheme="minorHAnsi"/>
          <w:color w:val="000000"/>
        </w:rPr>
        <w:t xml:space="preserve">VHF maritime communication </w:t>
      </w:r>
      <w:r w:rsidR="00B660E0">
        <w:rPr>
          <w:rStyle w:val="normaltextrun"/>
          <w:rFonts w:cstheme="minorHAnsi"/>
          <w:color w:val="000000"/>
        </w:rPr>
        <w:t>may</w:t>
      </w:r>
      <w:r w:rsidRPr="00D2112F">
        <w:rPr>
          <w:rStyle w:val="normaltextrun"/>
          <w:rFonts w:cstheme="minorHAnsi"/>
          <w:color w:val="000000"/>
        </w:rPr>
        <w:t xml:space="preserve"> to be impacted by physical deployment of OREI </w:t>
      </w:r>
      <w:r w:rsidR="00B660E0">
        <w:rPr>
          <w:rStyle w:val="normaltextrun"/>
          <w:rFonts w:cstheme="minorHAnsi"/>
          <w:color w:val="000000"/>
        </w:rPr>
        <w:t>and</w:t>
      </w:r>
      <w:r w:rsidR="00B660E0" w:rsidRPr="00D2112F">
        <w:rPr>
          <w:rStyle w:val="normaltextrun"/>
          <w:rFonts w:cstheme="minorHAnsi"/>
          <w:color w:val="000000"/>
        </w:rPr>
        <w:t xml:space="preserve"> </w:t>
      </w:r>
      <w:r w:rsidRPr="00D2112F">
        <w:rPr>
          <w:rStyle w:val="normaltextrun"/>
          <w:rFonts w:cstheme="minorHAnsi"/>
          <w:color w:val="000000"/>
        </w:rPr>
        <w:t>could be impacted by the associated VHF communication infrastructure deployed at these installations to support other systems. These radiocommunication capabilities could include command and control systems, emergency warning and information systems</w:t>
      </w:r>
      <w:r w:rsidR="003C08AC">
        <w:rPr>
          <w:rStyle w:val="normaltextrun"/>
          <w:rFonts w:cstheme="minorHAnsi"/>
          <w:color w:val="000000"/>
        </w:rPr>
        <w:t xml:space="preserve">, </w:t>
      </w:r>
      <w:r w:rsidRPr="00D2112F">
        <w:rPr>
          <w:rStyle w:val="normaltextrun"/>
          <w:rFonts w:cstheme="minorHAnsi"/>
          <w:color w:val="000000"/>
        </w:rPr>
        <w:t>security communications or general radiocommunications (land mobile).</w:t>
      </w:r>
      <w:del w:id="347" w:author="IH - DT - DNV - Chefe da Divisão de Navegação" w:date="2025-10-22T11:05:00Z">
        <w:r w:rsidRPr="00D2112F" w:rsidDel="007E3BF8">
          <w:rPr>
            <w:rStyle w:val="normaltextrun"/>
            <w:rFonts w:cstheme="minorHAnsi"/>
            <w:color w:val="000000"/>
          </w:rPr>
          <w:delText> </w:delText>
        </w:r>
      </w:del>
      <w:del w:id="348" w:author="IH - DT - DNV - Chefe da Divisão de Navegação" w:date="2025-10-22T11:06:00Z">
        <w:r w:rsidRPr="00D2112F" w:rsidDel="007E3BF8">
          <w:rPr>
            <w:rStyle w:val="eop"/>
            <w:rFonts w:cstheme="minorHAnsi"/>
            <w:color w:val="000000"/>
          </w:rPr>
          <w:delText> </w:delText>
        </w:r>
      </w:del>
    </w:p>
    <w:p w14:paraId="20124C59" w14:textId="10F1BA02" w:rsidR="00934AFC" w:rsidRDefault="00934AFC" w:rsidP="00BD3873">
      <w:pPr>
        <w:pStyle w:val="BodyText"/>
        <w:rPr>
          <w:rStyle w:val="eop"/>
          <w:rFonts w:cstheme="minorHAnsi"/>
          <w:color w:val="000000"/>
        </w:rPr>
      </w:pPr>
      <w:r w:rsidRPr="00D2112F">
        <w:rPr>
          <w:rStyle w:val="normaltextrun"/>
          <w:rFonts w:cstheme="minorHAnsi"/>
          <w:color w:val="000000"/>
        </w:rPr>
        <w:t xml:space="preserve">Operators of OREI should ensure radiocommunication site </w:t>
      </w:r>
      <w:r w:rsidR="008C4DB3">
        <w:rPr>
          <w:rStyle w:val="normaltextrun"/>
          <w:rFonts w:cstheme="minorHAnsi"/>
          <w:color w:val="000000"/>
        </w:rPr>
        <w:t>planning</w:t>
      </w:r>
      <w:r w:rsidRPr="00D2112F">
        <w:rPr>
          <w:rStyle w:val="normaltextrun"/>
          <w:rFonts w:cstheme="minorHAnsi"/>
          <w:color w:val="000000"/>
        </w:rPr>
        <w:t xml:space="preserve"> is undertaken to </w:t>
      </w:r>
      <w:r w:rsidR="008C4DB3">
        <w:rPr>
          <w:rStyle w:val="normaltextrun"/>
          <w:rFonts w:cstheme="minorHAnsi"/>
          <w:color w:val="000000"/>
        </w:rPr>
        <w:t>minimize</w:t>
      </w:r>
      <w:r w:rsidR="008C4DB3" w:rsidRPr="00D2112F">
        <w:rPr>
          <w:rStyle w:val="normaltextrun"/>
          <w:rFonts w:cstheme="minorHAnsi"/>
          <w:color w:val="000000"/>
        </w:rPr>
        <w:t xml:space="preserve"> </w:t>
      </w:r>
      <w:r w:rsidRPr="00D2112F">
        <w:rPr>
          <w:rStyle w:val="normaltextrun"/>
          <w:rFonts w:cstheme="minorHAnsi"/>
          <w:color w:val="000000"/>
        </w:rPr>
        <w:t xml:space="preserve">interference being caused to, or from, </w:t>
      </w:r>
      <w:r w:rsidR="008C4DB3">
        <w:rPr>
          <w:rStyle w:val="normaltextrun"/>
          <w:rFonts w:cstheme="minorHAnsi"/>
          <w:color w:val="000000"/>
        </w:rPr>
        <w:t>maritime radio communication systems.</w:t>
      </w:r>
      <w:del w:id="349" w:author="IH - DT - DNV - Chefe da Divisão de Navegação" w:date="2025-10-22T11:06:00Z">
        <w:r w:rsidRPr="00D2112F" w:rsidDel="007E3BF8">
          <w:rPr>
            <w:rStyle w:val="eop"/>
            <w:rFonts w:cstheme="minorHAnsi"/>
            <w:color w:val="000000"/>
          </w:rPr>
          <w:delText> </w:delText>
        </w:r>
      </w:del>
    </w:p>
    <w:p w14:paraId="1AD298B8" w14:textId="6B0EEE1A" w:rsidR="002B3EC1" w:rsidRPr="002B3EC1" w:rsidRDefault="002B3EC1" w:rsidP="002B3EC1">
      <w:pPr>
        <w:pStyle w:val="BodyText"/>
        <w:rPr>
          <w:rStyle w:val="eop"/>
          <w:rFonts w:cstheme="minorHAnsi"/>
          <w:color w:val="000000"/>
        </w:rPr>
      </w:pPr>
      <w:r w:rsidRPr="002B3EC1">
        <w:rPr>
          <w:rStyle w:val="eop"/>
          <w:rFonts w:cstheme="minorHAnsi"/>
          <w:color w:val="000000"/>
        </w:rPr>
        <w:t xml:space="preserve">When using shore-based </w:t>
      </w:r>
      <w:r w:rsidR="00CC4020">
        <w:rPr>
          <w:rStyle w:val="eop"/>
          <w:rFonts w:cstheme="minorHAnsi"/>
          <w:color w:val="000000"/>
        </w:rPr>
        <w:t>radio direction finder (</w:t>
      </w:r>
      <w:r w:rsidRPr="002B3EC1">
        <w:rPr>
          <w:rStyle w:val="eop"/>
          <w:rFonts w:cstheme="minorHAnsi"/>
          <w:color w:val="000000"/>
        </w:rPr>
        <w:t>RDF</w:t>
      </w:r>
      <w:r w:rsidR="00CC4020">
        <w:rPr>
          <w:rStyle w:val="eop"/>
          <w:rFonts w:cstheme="minorHAnsi"/>
          <w:color w:val="000000"/>
        </w:rPr>
        <w:t>)</w:t>
      </w:r>
      <w:r w:rsidRPr="002B3EC1">
        <w:rPr>
          <w:rStyle w:val="eop"/>
          <w:rFonts w:cstheme="minorHAnsi"/>
          <w:color w:val="000000"/>
        </w:rPr>
        <w:t xml:space="preserve">, whether for VTS or search and rescue purposes, the direction finding (DF) function may be degraded due to the electromagnetic radiation of </w:t>
      </w:r>
      <w:r w:rsidR="00A540D0">
        <w:rPr>
          <w:rStyle w:val="eop"/>
          <w:rFonts w:cstheme="minorHAnsi"/>
          <w:color w:val="000000"/>
        </w:rPr>
        <w:t>an</w:t>
      </w:r>
      <w:r w:rsidRPr="002B3EC1">
        <w:rPr>
          <w:rStyle w:val="eop"/>
          <w:rFonts w:cstheme="minorHAnsi"/>
          <w:color w:val="000000"/>
        </w:rPr>
        <w:t xml:space="preserve"> offshore wind farm. This impact </w:t>
      </w:r>
      <w:r w:rsidR="00E073A5">
        <w:rPr>
          <w:rStyle w:val="eop"/>
          <w:rFonts w:cstheme="minorHAnsi"/>
          <w:color w:val="000000"/>
        </w:rPr>
        <w:t>may</w:t>
      </w:r>
      <w:r w:rsidRPr="002B3EC1">
        <w:rPr>
          <w:rStyle w:val="eop"/>
          <w:rFonts w:cstheme="minorHAnsi"/>
          <w:color w:val="000000"/>
        </w:rPr>
        <w:t xml:space="preserve"> be mitigated by adding suitable fixed RDF stations or equipping mobile units such as vessels with RDF base stations.</w:t>
      </w:r>
    </w:p>
    <w:p w14:paraId="672E04C0" w14:textId="00C4C6D6" w:rsidR="002B3EC1" w:rsidRPr="002B3EC1" w:rsidRDefault="002B3EC1" w:rsidP="002B3EC1">
      <w:pPr>
        <w:pStyle w:val="BodyText"/>
        <w:rPr>
          <w:rStyle w:val="eop"/>
          <w:rFonts w:cstheme="minorHAnsi"/>
          <w:color w:val="000000"/>
        </w:rPr>
      </w:pPr>
      <w:r w:rsidRPr="002B3EC1">
        <w:rPr>
          <w:rStyle w:val="eop"/>
          <w:rFonts w:cstheme="minorHAnsi"/>
          <w:color w:val="000000"/>
        </w:rPr>
        <w:t>OREI may obstruct the propagation of AIS signals. This is particularly relevant in offshore wind farms where wind turbines may block the line-of-sight transmission of AIS signals between vessels and base stations when ships are near or passing through the wind farm. As a result, signal strength may be weakened, communication quality may be reduced, and vessel information such as position, heading, and speed may not be received and identified by AIS base stations in a timely or accurate manner—thereby increasing the risk of collision.</w:t>
      </w:r>
    </w:p>
    <w:p w14:paraId="1FC05038" w14:textId="77777777" w:rsidR="002B3EC1" w:rsidRPr="002B3EC1" w:rsidRDefault="002B3EC1" w:rsidP="002B3EC1">
      <w:pPr>
        <w:pStyle w:val="BodyText"/>
        <w:rPr>
          <w:rStyle w:val="eop"/>
          <w:rFonts w:cstheme="minorHAnsi"/>
          <w:color w:val="000000"/>
        </w:rPr>
      </w:pPr>
      <w:r w:rsidRPr="002B3EC1">
        <w:rPr>
          <w:rStyle w:val="eop"/>
          <w:rFonts w:cstheme="minorHAnsi"/>
          <w:color w:val="000000"/>
        </w:rPr>
        <w:t>Wind turbines also generate electromagnetic fields during operation, which may interfere with the frequency band used by AIS signals. If the electromagnetic compatibility design of the wind farm is inadequate, the resulting electromagnetic noise may drown out or distort AIS signals, leading to transmission errors or signal loss, ultimately reducing the reliability and accuracy of the AIS system.</w:t>
      </w:r>
    </w:p>
    <w:p w14:paraId="2DC9E3E4" w14:textId="36D14C97" w:rsidR="002B3EC1" w:rsidRPr="002B3EC1" w:rsidRDefault="002B3EC1" w:rsidP="002B3EC1">
      <w:pPr>
        <w:pStyle w:val="BodyText"/>
        <w:rPr>
          <w:rStyle w:val="eop"/>
          <w:rFonts w:cstheme="minorHAnsi"/>
          <w:color w:val="000000"/>
        </w:rPr>
      </w:pPr>
      <w:r w:rsidRPr="002B3EC1">
        <w:rPr>
          <w:rStyle w:val="eop"/>
          <w:rFonts w:cstheme="minorHAnsi"/>
          <w:color w:val="000000"/>
        </w:rPr>
        <w:lastRenderedPageBreak/>
        <w:t xml:space="preserve">Installing AIS base stations on wind turbine towers </w:t>
      </w:r>
      <w:r w:rsidR="00E073A5">
        <w:rPr>
          <w:rStyle w:val="eop"/>
          <w:rFonts w:cstheme="minorHAnsi"/>
          <w:color w:val="000000"/>
        </w:rPr>
        <w:t>may</w:t>
      </w:r>
      <w:r w:rsidRPr="002B3EC1">
        <w:rPr>
          <w:rStyle w:val="eop"/>
          <w:rFonts w:cstheme="minorHAnsi"/>
          <w:color w:val="000000"/>
        </w:rPr>
        <w:t xml:space="preserve"> help mitigate the weakening effect of OREI on AIS signal transmission.</w:t>
      </w:r>
      <w:r w:rsidR="009C4B7B">
        <w:rPr>
          <w:rStyle w:val="eop"/>
          <w:rFonts w:cstheme="minorHAnsi"/>
          <w:color w:val="000000"/>
        </w:rPr>
        <w:t xml:space="preserve"> </w:t>
      </w:r>
    </w:p>
    <w:p w14:paraId="1B0D8F23" w14:textId="02817BB1" w:rsidR="002B3EC1" w:rsidRDefault="002B3EC1" w:rsidP="002B3EC1">
      <w:pPr>
        <w:pStyle w:val="BodyText"/>
        <w:rPr>
          <w:rStyle w:val="eop"/>
          <w:rFonts w:cstheme="minorHAnsi"/>
          <w:color w:val="000000"/>
        </w:rPr>
      </w:pPr>
    </w:p>
    <w:p w14:paraId="4417126F" w14:textId="5A4C07B8" w:rsidR="001416A9" w:rsidRDefault="001416A9" w:rsidP="002B3EC1">
      <w:pPr>
        <w:pStyle w:val="BodyText"/>
        <w:rPr>
          <w:rStyle w:val="eop"/>
          <w:rFonts w:cstheme="minorHAnsi"/>
          <w:color w:val="000000"/>
        </w:rPr>
      </w:pPr>
    </w:p>
    <w:p w14:paraId="1B66283B" w14:textId="1A94B3E2" w:rsidR="001416A9" w:rsidDel="00E55674" w:rsidRDefault="001416A9" w:rsidP="002B3EC1">
      <w:pPr>
        <w:pStyle w:val="BodyText"/>
        <w:rPr>
          <w:del w:id="350" w:author="Sundklev Monica" w:date="2025-10-22T00:08:00Z"/>
          <w:rStyle w:val="eop"/>
          <w:rFonts w:cstheme="minorHAnsi"/>
          <w:color w:val="000000"/>
        </w:rPr>
      </w:pPr>
    </w:p>
    <w:p w14:paraId="0FA9E5E9" w14:textId="03104EAC" w:rsidR="00F51412" w:rsidRDefault="00432EAC" w:rsidP="00867870">
      <w:pPr>
        <w:pStyle w:val="Heading2"/>
      </w:pPr>
      <w:bookmarkStart w:id="351" w:name="_Toc212014407"/>
      <w:r>
        <w:t>Impact on Radar</w:t>
      </w:r>
      <w:bookmarkEnd w:id="351"/>
    </w:p>
    <w:p w14:paraId="34CC0CAD" w14:textId="77777777" w:rsidR="00867870" w:rsidRPr="00867870" w:rsidRDefault="00867870" w:rsidP="00867870">
      <w:pPr>
        <w:pStyle w:val="Heading2separationline"/>
      </w:pPr>
    </w:p>
    <w:p w14:paraId="53F9BA1C" w14:textId="3E71807A" w:rsidR="00867870" w:rsidRPr="00EA7D5F" w:rsidRDefault="00EA7D5F" w:rsidP="00EA7D5F">
      <w:pPr>
        <w:pStyle w:val="Heading3"/>
        <w:rPr>
          <w:rStyle w:val="normaltextrun"/>
        </w:rPr>
      </w:pPr>
      <w:bookmarkStart w:id="352" w:name="_Toc212014408"/>
      <w:r w:rsidRPr="00EA7D5F">
        <w:rPr>
          <w:rStyle w:val="normaltextrun"/>
        </w:rPr>
        <w:t>Impact on Shipborne Radar</w:t>
      </w:r>
      <w:bookmarkEnd w:id="352"/>
    </w:p>
    <w:p w14:paraId="7093104F" w14:textId="22D783DE" w:rsidR="00A32C5B" w:rsidRDefault="00083E31" w:rsidP="00BD3873">
      <w:pPr>
        <w:pStyle w:val="BodyText"/>
        <w:rPr>
          <w:rStyle w:val="eop"/>
          <w:rFonts w:cstheme="minorHAnsi"/>
          <w:color w:val="000000"/>
        </w:rPr>
      </w:pPr>
      <w:r>
        <w:rPr>
          <w:rStyle w:val="normaltextrun"/>
          <w:rFonts w:cstheme="minorHAnsi"/>
          <w:color w:val="000000"/>
        </w:rPr>
        <w:t>Shipborne</w:t>
      </w:r>
      <w:r w:rsidR="00154A1C">
        <w:rPr>
          <w:rStyle w:val="normaltextrun"/>
          <w:rFonts w:cstheme="minorHAnsi"/>
          <w:color w:val="000000"/>
        </w:rPr>
        <w:t xml:space="preserve"> r</w:t>
      </w:r>
      <w:r w:rsidR="00934AFC" w:rsidRPr="00D2112F">
        <w:rPr>
          <w:rStyle w:val="normaltextrun"/>
          <w:rFonts w:cstheme="minorHAnsi"/>
          <w:color w:val="000000"/>
        </w:rPr>
        <w:t xml:space="preserve">adar </w:t>
      </w:r>
      <w:r w:rsidR="00154A1C">
        <w:rPr>
          <w:rStyle w:val="normaltextrun"/>
          <w:rFonts w:cstheme="minorHAnsi"/>
          <w:color w:val="000000"/>
        </w:rPr>
        <w:t xml:space="preserve">displays </w:t>
      </w:r>
      <w:r w:rsidR="00934AFC" w:rsidRPr="00D2112F">
        <w:rPr>
          <w:rStyle w:val="normaltextrun"/>
          <w:rFonts w:cstheme="minorHAnsi"/>
          <w:color w:val="000000"/>
        </w:rPr>
        <w:t xml:space="preserve">can be significantly </w:t>
      </w:r>
      <w:r w:rsidR="00154A1C">
        <w:rPr>
          <w:rStyle w:val="normaltextrun"/>
          <w:rFonts w:cstheme="minorHAnsi"/>
          <w:color w:val="000000"/>
        </w:rPr>
        <w:t>impacted</w:t>
      </w:r>
      <w:r w:rsidR="008815DD">
        <w:rPr>
          <w:rStyle w:val="normaltextrun"/>
          <w:rFonts w:cstheme="minorHAnsi"/>
          <w:color w:val="000000"/>
        </w:rPr>
        <w:t xml:space="preserve"> by an OREI</w:t>
      </w:r>
      <w:r w:rsidR="00934AFC" w:rsidRPr="00D2112F">
        <w:rPr>
          <w:rStyle w:val="normaltextrun"/>
          <w:rFonts w:cstheme="minorHAnsi"/>
          <w:color w:val="000000"/>
        </w:rPr>
        <w:t xml:space="preserve">. </w:t>
      </w:r>
      <w:r w:rsidR="003C08AC">
        <w:rPr>
          <w:rStyle w:val="normaltextrun"/>
          <w:rFonts w:cstheme="minorHAnsi"/>
          <w:color w:val="000000"/>
        </w:rPr>
        <w:t>At</w:t>
      </w:r>
      <w:r w:rsidR="00934AFC" w:rsidRPr="00D2112F">
        <w:rPr>
          <w:rStyle w:val="normaltextrun"/>
          <w:rFonts w:cstheme="minorHAnsi"/>
          <w:color w:val="000000"/>
        </w:rPr>
        <w:t xml:space="preserve"> close range turbines may </w:t>
      </w:r>
      <w:r w:rsidR="00154A1C">
        <w:rPr>
          <w:rStyle w:val="normaltextrun"/>
          <w:rFonts w:cstheme="minorHAnsi"/>
          <w:color w:val="000000"/>
        </w:rPr>
        <w:t>degrade radar performance</w:t>
      </w:r>
      <w:r w:rsidR="00934AFC" w:rsidRPr="00D2112F">
        <w:rPr>
          <w:rStyle w:val="normaltextrun"/>
          <w:rFonts w:cstheme="minorHAnsi"/>
          <w:color w:val="000000"/>
        </w:rPr>
        <w:t xml:space="preserve"> that </w:t>
      </w:r>
      <w:r w:rsidR="00154A1C">
        <w:rPr>
          <w:rStyle w:val="normaltextrun"/>
          <w:rFonts w:cstheme="minorHAnsi"/>
          <w:color w:val="000000"/>
        </w:rPr>
        <w:t xml:space="preserve">may </w:t>
      </w:r>
      <w:r w:rsidR="00934AFC" w:rsidRPr="00D2112F">
        <w:rPr>
          <w:rStyle w:val="normaltextrun"/>
          <w:rFonts w:cstheme="minorHAnsi"/>
          <w:color w:val="000000"/>
        </w:rPr>
        <w:t xml:space="preserve">mask real targets. The structures </w:t>
      </w:r>
      <w:r w:rsidR="005136FB">
        <w:rPr>
          <w:rStyle w:val="normaltextrun"/>
          <w:rFonts w:cstheme="minorHAnsi"/>
          <w:color w:val="000000"/>
        </w:rPr>
        <w:t>may</w:t>
      </w:r>
      <w:r w:rsidR="005136FB" w:rsidRPr="00D2112F">
        <w:rPr>
          <w:rStyle w:val="normaltextrun"/>
          <w:rFonts w:cstheme="minorHAnsi"/>
          <w:color w:val="000000"/>
        </w:rPr>
        <w:t xml:space="preserve"> </w:t>
      </w:r>
      <w:r w:rsidR="00934AFC" w:rsidRPr="00D2112F">
        <w:rPr>
          <w:rStyle w:val="normaltextrun"/>
          <w:rFonts w:cstheme="minorHAnsi"/>
          <w:color w:val="000000"/>
        </w:rPr>
        <w:t>also produce blind spots and shadow areas</w:t>
      </w:r>
      <w:r w:rsidR="005136FB">
        <w:rPr>
          <w:rStyle w:val="normaltextrun"/>
          <w:rFonts w:cstheme="minorHAnsi"/>
          <w:color w:val="000000"/>
        </w:rPr>
        <w:t xml:space="preserve"> on the radar display</w:t>
      </w:r>
      <w:r w:rsidR="00934AFC" w:rsidRPr="00D2112F">
        <w:rPr>
          <w:rStyle w:val="normaltextrun"/>
          <w:rFonts w:cstheme="minorHAnsi"/>
          <w:color w:val="000000"/>
        </w:rPr>
        <w:t>.</w:t>
      </w:r>
      <w:r w:rsidR="00934AFC" w:rsidRPr="00D2112F">
        <w:rPr>
          <w:rStyle w:val="eop"/>
          <w:rFonts w:cstheme="minorHAnsi"/>
          <w:color w:val="000000"/>
        </w:rPr>
        <w:t> </w:t>
      </w:r>
    </w:p>
    <w:p w14:paraId="73F7AAB2" w14:textId="563BC886" w:rsidR="00A32C5B" w:rsidRDefault="00A32C5B" w:rsidP="00BD3873">
      <w:pPr>
        <w:pStyle w:val="BodyText"/>
      </w:pPr>
      <w:r>
        <w:t>R</w:t>
      </w:r>
      <w:r w:rsidRPr="009954DA">
        <w:t xml:space="preserve">adar usage and settings </w:t>
      </w:r>
      <w:r>
        <w:t xml:space="preserve">for </w:t>
      </w:r>
      <w:r w:rsidRPr="009954DA">
        <w:t xml:space="preserve">navigation </w:t>
      </w:r>
      <w:r>
        <w:t xml:space="preserve">during winter periods in ice </w:t>
      </w:r>
      <w:r w:rsidRPr="009954DA">
        <w:t>differ from period</w:t>
      </w:r>
      <w:r>
        <w:t>s</w:t>
      </w:r>
      <w:r w:rsidRPr="009954DA">
        <w:t xml:space="preserve"> of </w:t>
      </w:r>
      <w:r>
        <w:t>clear</w:t>
      </w:r>
      <w:r w:rsidRPr="009954DA">
        <w:t xml:space="preserve"> waters</w:t>
      </w:r>
      <w:r>
        <w:t xml:space="preserve">. </w:t>
      </w:r>
      <w:r w:rsidRPr="009954DA">
        <w:t xml:space="preserve"> </w:t>
      </w:r>
      <w:r w:rsidR="0008085A">
        <w:t>P</w:t>
      </w:r>
      <w:r w:rsidRPr="009954DA">
        <w:t xml:space="preserve">otential radar interference by wind farms </w:t>
      </w:r>
      <w:r w:rsidR="0008085A">
        <w:t>will</w:t>
      </w:r>
      <w:r w:rsidRPr="009954DA">
        <w:t xml:space="preserve"> be different for ice and open water navigation. In winter navigation, the use of radar requires receiving a reflection from the ice </w:t>
      </w:r>
      <w:r w:rsidR="00995104" w:rsidRPr="009954DA">
        <w:t>to</w:t>
      </w:r>
      <w:r w:rsidRPr="009954DA">
        <w:t xml:space="preserve"> find a navigable route, while during the open water season, radar is used to detect objects around the vessel.</w:t>
      </w:r>
    </w:p>
    <w:p w14:paraId="2053C6D9" w14:textId="77777777" w:rsidR="00097E4A" w:rsidRDefault="00097E4A" w:rsidP="00A32C5B">
      <w:pPr>
        <w:rPr>
          <w:sz w:val="22"/>
        </w:rPr>
      </w:pPr>
    </w:p>
    <w:p w14:paraId="17DBA67B" w14:textId="77777777" w:rsidR="004D5917" w:rsidRDefault="00097E4A" w:rsidP="004502EA">
      <w:pPr>
        <w:keepNext/>
        <w:jc w:val="center"/>
      </w:pPr>
      <w:r>
        <w:rPr>
          <w:noProof/>
          <w:sz w:val="22"/>
          <w:lang w:val="pt-PT" w:eastAsia="pt-PT"/>
        </w:rPr>
        <w:drawing>
          <wp:inline distT="0" distB="0" distL="0" distR="0" wp14:anchorId="02DD404F" wp14:editId="28A99A08">
            <wp:extent cx="4238045" cy="2670322"/>
            <wp:effectExtent l="0" t="0" r="0" b="0"/>
            <wp:docPr id="136136280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362800" name="Picture 1" descr="A screenshot of a computer&#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283303" cy="2698839"/>
                    </a:xfrm>
                    <a:prstGeom prst="rect">
                      <a:avLst/>
                    </a:prstGeom>
                  </pic:spPr>
                </pic:pic>
              </a:graphicData>
            </a:graphic>
          </wp:inline>
        </w:drawing>
      </w:r>
    </w:p>
    <w:p w14:paraId="608E8C8E" w14:textId="40E8923D" w:rsidR="004D5917" w:rsidRPr="00BD3873" w:rsidRDefault="004D5917" w:rsidP="004502EA">
      <w:pPr>
        <w:pStyle w:val="Caption"/>
        <w:jc w:val="center"/>
        <w:rPr>
          <w:b w:val="0"/>
          <w:bCs w:val="0"/>
          <w:u w:val="none"/>
        </w:rPr>
      </w:pPr>
      <w:bookmarkStart w:id="353" w:name="_Toc182151514"/>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3</w:t>
      </w:r>
      <w:r w:rsidRPr="00BD3873">
        <w:rPr>
          <w:b w:val="0"/>
          <w:bCs w:val="0"/>
          <w:u w:val="none"/>
        </w:rPr>
        <w:fldChar w:fldCharType="end"/>
      </w:r>
      <w:r w:rsidRPr="00BD3873">
        <w:rPr>
          <w:b w:val="0"/>
          <w:bCs w:val="0"/>
          <w:u w:val="none"/>
        </w:rPr>
        <w:t xml:space="preserve"> Finnish Infrastructure in Clear Seas</w:t>
      </w:r>
      <w:bookmarkEnd w:id="353"/>
    </w:p>
    <w:p w14:paraId="27124C86" w14:textId="77777777" w:rsidR="004D5917" w:rsidRPr="004D5917" w:rsidRDefault="004D5917" w:rsidP="004502EA"/>
    <w:p w14:paraId="4A02301C" w14:textId="2D5094AF" w:rsidR="004D5917" w:rsidRDefault="00097E4A" w:rsidP="004502EA">
      <w:pPr>
        <w:keepNext/>
        <w:jc w:val="center"/>
      </w:pPr>
      <w:r>
        <w:rPr>
          <w:noProof/>
          <w:sz w:val="22"/>
          <w:lang w:val="pt-PT" w:eastAsia="pt-PT"/>
        </w:rPr>
        <w:lastRenderedPageBreak/>
        <w:drawing>
          <wp:inline distT="0" distB="0" distL="0" distR="0" wp14:anchorId="30EB269E" wp14:editId="3B52B871">
            <wp:extent cx="4341088" cy="2723763"/>
            <wp:effectExtent l="0" t="0" r="2540" b="635"/>
            <wp:docPr id="996937758"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937758" name="Picture 2" descr="A screenshot of a computer screen&#10;&#10;Description automatically generated"/>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459142" cy="2797835"/>
                    </a:xfrm>
                    <a:prstGeom prst="rect">
                      <a:avLst/>
                    </a:prstGeom>
                  </pic:spPr>
                </pic:pic>
              </a:graphicData>
            </a:graphic>
          </wp:inline>
        </w:drawing>
      </w:r>
    </w:p>
    <w:p w14:paraId="096BC900" w14:textId="66CAE431" w:rsidR="00097E4A" w:rsidRDefault="004D5917" w:rsidP="004502EA">
      <w:pPr>
        <w:pStyle w:val="Caption"/>
        <w:jc w:val="center"/>
        <w:rPr>
          <w:b w:val="0"/>
          <w:bCs w:val="0"/>
          <w:u w:val="none"/>
        </w:rPr>
      </w:pPr>
      <w:bookmarkStart w:id="354" w:name="_Toc182151515"/>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4</w:t>
      </w:r>
      <w:r w:rsidRPr="00BD3873">
        <w:rPr>
          <w:b w:val="0"/>
          <w:bCs w:val="0"/>
          <w:u w:val="none"/>
        </w:rPr>
        <w:fldChar w:fldCharType="end"/>
      </w:r>
      <w:r w:rsidRPr="00BD3873">
        <w:rPr>
          <w:b w:val="0"/>
          <w:bCs w:val="0"/>
          <w:u w:val="none"/>
        </w:rPr>
        <w:t xml:space="preserve"> Same Finnish Infrast</w:t>
      </w:r>
      <w:r w:rsidR="008072BC" w:rsidRPr="00BD3873">
        <w:rPr>
          <w:b w:val="0"/>
          <w:bCs w:val="0"/>
          <w:u w:val="none"/>
        </w:rPr>
        <w:t>ruct</w:t>
      </w:r>
      <w:r w:rsidRPr="00BD3873">
        <w:rPr>
          <w:b w:val="0"/>
          <w:bCs w:val="0"/>
          <w:u w:val="none"/>
        </w:rPr>
        <w:t>ure During Ice</w:t>
      </w:r>
      <w:bookmarkEnd w:id="354"/>
    </w:p>
    <w:p w14:paraId="0E017E29" w14:textId="77777777" w:rsidR="004E1135" w:rsidRDefault="004E1135" w:rsidP="004E1135"/>
    <w:p w14:paraId="7FBB4C34" w14:textId="77777777" w:rsidR="004E1135" w:rsidRDefault="004E1135" w:rsidP="004E1135"/>
    <w:p w14:paraId="7A893184" w14:textId="75A1CEFD" w:rsidR="004E1135" w:rsidRDefault="004E1135" w:rsidP="004E1135"/>
    <w:p w14:paraId="255C3D9E" w14:textId="41B149B6" w:rsidR="004E1135" w:rsidRPr="004E1135" w:rsidRDefault="004E1135" w:rsidP="004E1135"/>
    <w:p w14:paraId="49F74868" w14:textId="15E986B0" w:rsidR="005C67AA" w:rsidRPr="00D2112F" w:rsidRDefault="00EA7D5F" w:rsidP="00EA7D5F">
      <w:pPr>
        <w:pStyle w:val="Heading3"/>
        <w:rPr>
          <w:rFonts w:asciiTheme="minorHAnsi" w:hAnsiTheme="minorHAnsi"/>
          <w:szCs w:val="22"/>
        </w:rPr>
      </w:pPr>
      <w:bookmarkStart w:id="355" w:name="_Toc212014409"/>
      <w:r>
        <w:rPr>
          <w:lang w:val="en-US"/>
        </w:rPr>
        <w:t>Impact on VTS Radar</w:t>
      </w:r>
      <w:bookmarkEnd w:id="355"/>
    </w:p>
    <w:p w14:paraId="3E9252F3" w14:textId="77777777" w:rsidR="00934AFC" w:rsidRDefault="00934AFC" w:rsidP="00934AFC">
      <w:pPr>
        <w:pStyle w:val="Heading2separationline"/>
      </w:pPr>
    </w:p>
    <w:p w14:paraId="4E2986C8" w14:textId="5A452DAF" w:rsidR="00EA7D5F" w:rsidRDefault="00EA7D5F" w:rsidP="00EA7D5F">
      <w:pPr>
        <w:pStyle w:val="BodyText"/>
        <w:rPr>
          <w:rFonts w:cstheme="minorHAnsi"/>
          <w:color w:val="000000"/>
          <w:lang w:val="en-US"/>
        </w:rPr>
      </w:pPr>
      <w:r>
        <w:rPr>
          <w:rFonts w:cstheme="minorHAnsi"/>
          <w:color w:val="000000"/>
          <w:lang w:val="en-US"/>
        </w:rPr>
        <w:t xml:space="preserve">A </w:t>
      </w:r>
      <w:r w:rsidRPr="00F51412">
        <w:rPr>
          <w:rFonts w:cstheme="minorHAnsi"/>
          <w:color w:val="000000"/>
          <w:lang w:val="en-US"/>
        </w:rPr>
        <w:t>wind turbine or farm may create a blind spot or false reflected signals for the VTS radar that interfere with radar surveillance and make it more difficult to detect and locate vessels, especially if there are several blind spots and they are located close to each other.</w:t>
      </w:r>
    </w:p>
    <w:p w14:paraId="272530A9" w14:textId="33646D92" w:rsidR="00CC4020" w:rsidRDefault="00CC4020" w:rsidP="00CC4020">
      <w:pPr>
        <w:pStyle w:val="BodyText"/>
      </w:pPr>
      <w:r>
        <w:t xml:space="preserve">During the design and construction phases of OREI, full consideration should be given to their impact on VTS radar. Applying radar-absorbing materials to the towers of turbines that cause significant interference can reduce electromagnetic wave scattering, thereby mitigating the reflection of radar signals from </w:t>
      </w:r>
      <w:r w:rsidR="0002557B">
        <w:t>a</w:t>
      </w:r>
      <w:r>
        <w:t xml:space="preserve"> wind farm. Alternatively, additional radar base stations </w:t>
      </w:r>
      <w:r w:rsidR="00955A99">
        <w:t>may</w:t>
      </w:r>
      <w:r>
        <w:t xml:space="preserve"> be installed on </w:t>
      </w:r>
      <w:del w:id="356" w:author="Sundklev Monica" w:date="2025-10-22T00:10:00Z">
        <w:r w:rsidR="0002557B" w:rsidDel="00E55674">
          <w:delText>a</w:delText>
        </w:r>
        <w:r w:rsidDel="00E55674">
          <w:delText xml:space="preserve"> </w:delText>
        </w:r>
      </w:del>
      <w:r>
        <w:t>wind turbine towers.</w:t>
      </w:r>
    </w:p>
    <w:p w14:paraId="0BC3BD07" w14:textId="4A0ECA59" w:rsidR="00000535" w:rsidRDefault="00E33C42" w:rsidP="00527FE6">
      <w:pPr>
        <w:pStyle w:val="Heading2"/>
      </w:pPr>
      <w:bookmarkStart w:id="357" w:name="_Toc209863975"/>
      <w:bookmarkStart w:id="358" w:name="_Toc164170239"/>
      <w:bookmarkStart w:id="359" w:name="_Toc164237820"/>
      <w:bookmarkStart w:id="360" w:name="_Toc164237892"/>
      <w:bookmarkStart w:id="361" w:name="_Toc164237964"/>
      <w:bookmarkStart w:id="362" w:name="_Toc164238036"/>
      <w:bookmarkStart w:id="363" w:name="_Toc164238108"/>
      <w:bookmarkStart w:id="364" w:name="_Toc164238180"/>
      <w:bookmarkStart w:id="365" w:name="_Toc164243106"/>
      <w:bookmarkStart w:id="366" w:name="_Toc164322262"/>
      <w:bookmarkStart w:id="367" w:name="_Toc164322343"/>
      <w:bookmarkStart w:id="368" w:name="_Toc164323783"/>
      <w:bookmarkStart w:id="369" w:name="_Toc164170240"/>
      <w:bookmarkStart w:id="370" w:name="_Toc164237821"/>
      <w:bookmarkStart w:id="371" w:name="_Toc164237893"/>
      <w:bookmarkStart w:id="372" w:name="_Toc164237965"/>
      <w:bookmarkStart w:id="373" w:name="_Toc164238037"/>
      <w:bookmarkStart w:id="374" w:name="_Toc164238109"/>
      <w:bookmarkStart w:id="375" w:name="_Toc164238181"/>
      <w:bookmarkStart w:id="376" w:name="_Toc164243107"/>
      <w:bookmarkStart w:id="377" w:name="_Toc164322263"/>
      <w:bookmarkStart w:id="378" w:name="_Toc164322344"/>
      <w:bookmarkStart w:id="379" w:name="_Toc164323784"/>
      <w:bookmarkStart w:id="380" w:name="_Toc164170241"/>
      <w:bookmarkStart w:id="381" w:name="_Toc164237822"/>
      <w:bookmarkStart w:id="382" w:name="_Toc164237894"/>
      <w:bookmarkStart w:id="383" w:name="_Toc164237966"/>
      <w:bookmarkStart w:id="384" w:name="_Toc164238038"/>
      <w:bookmarkStart w:id="385" w:name="_Toc164238110"/>
      <w:bookmarkStart w:id="386" w:name="_Toc164238182"/>
      <w:bookmarkStart w:id="387" w:name="_Toc164243108"/>
      <w:bookmarkStart w:id="388" w:name="_Toc164322264"/>
      <w:bookmarkStart w:id="389" w:name="_Toc164322345"/>
      <w:bookmarkStart w:id="390" w:name="_Toc164323785"/>
      <w:bookmarkStart w:id="391" w:name="_Toc212014410"/>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t>W</w:t>
      </w:r>
      <w:r w:rsidR="00B110F2">
        <w:t>eather</w:t>
      </w:r>
      <w:bookmarkEnd w:id="391"/>
    </w:p>
    <w:p w14:paraId="529EDF5F" w14:textId="77777777" w:rsidR="00A3733F" w:rsidRDefault="00A3733F" w:rsidP="00A3733F">
      <w:pPr>
        <w:pStyle w:val="Heading2separationline"/>
      </w:pPr>
    </w:p>
    <w:p w14:paraId="06025A32" w14:textId="0FFA0217" w:rsidR="00A3733F" w:rsidRPr="004502EA" w:rsidRDefault="00A3733F" w:rsidP="004502EA">
      <w:pPr>
        <w:pStyle w:val="BodyText"/>
      </w:pPr>
      <w:r>
        <w:t xml:space="preserve">Existing and predicted weather patterns and their </w:t>
      </w:r>
      <w:proofErr w:type="gramStart"/>
      <w:r>
        <w:t>affect</w:t>
      </w:r>
      <w:proofErr w:type="gramEnd"/>
      <w:r>
        <w:t xml:space="preserve"> on maritime traffic should be considered within the risk assessment process. </w:t>
      </w:r>
      <w:r w:rsidR="003C08AC">
        <w:t>T</w:t>
      </w:r>
      <w:r>
        <w:t>his could include wind patterns, wave formation, and reductions in visibility due to fog.</w:t>
      </w:r>
    </w:p>
    <w:p w14:paraId="7A5F3A6E" w14:textId="46B74B62" w:rsidR="009B55F0" w:rsidRDefault="00E33C42" w:rsidP="00527FE6">
      <w:pPr>
        <w:pStyle w:val="Heading2"/>
      </w:pPr>
      <w:bookmarkStart w:id="392" w:name="_Toc212014411"/>
      <w:r>
        <w:t>I</w:t>
      </w:r>
      <w:r w:rsidR="00DE2D87" w:rsidRPr="00000535">
        <w:t xml:space="preserve">ce and </w:t>
      </w:r>
      <w:r>
        <w:t>S</w:t>
      </w:r>
      <w:r w:rsidR="00DE2D87" w:rsidRPr="00000535">
        <w:t xml:space="preserve">ub </w:t>
      </w:r>
      <w:r>
        <w:t>P</w:t>
      </w:r>
      <w:r w:rsidR="00DE2D87" w:rsidRPr="00000535">
        <w:t xml:space="preserve">olar </w:t>
      </w:r>
      <w:r>
        <w:t>R</w:t>
      </w:r>
      <w:r w:rsidR="00DE2D87" w:rsidRPr="00000535">
        <w:t>egions</w:t>
      </w:r>
      <w:bookmarkEnd w:id="392"/>
    </w:p>
    <w:p w14:paraId="07C876E9" w14:textId="77777777" w:rsidR="00B103D9" w:rsidRPr="00B103D9" w:rsidRDefault="00B103D9" w:rsidP="00B103D9">
      <w:pPr>
        <w:pStyle w:val="Heading2separationline"/>
      </w:pPr>
    </w:p>
    <w:p w14:paraId="37F79CB1" w14:textId="72C3EC9E" w:rsidR="00A32C5B" w:rsidRPr="002B45F7" w:rsidRDefault="00000535" w:rsidP="00BD3873">
      <w:pPr>
        <w:pStyle w:val="BodyText"/>
        <w:rPr>
          <w:rFonts w:cstheme="minorHAnsi"/>
          <w:color w:val="000000"/>
          <w:lang w:val="en-US"/>
          <w:rPrChange w:id="393" w:author="IH - DT - DNV - Chefe da Divisão de Navegação" w:date="2025-10-22T11:14:00Z">
            <w:rPr/>
          </w:rPrChange>
        </w:rPr>
      </w:pPr>
      <w:r w:rsidRPr="002B45F7">
        <w:rPr>
          <w:rFonts w:cstheme="minorHAnsi"/>
          <w:color w:val="000000"/>
          <w:lang w:val="en-US"/>
          <w:rPrChange w:id="394" w:author="IH - DT - DNV - Chefe da Divisão de Navegação" w:date="2025-10-22T11:14:00Z">
            <w:rPr/>
          </w:rPrChange>
        </w:rPr>
        <w:t>Navigation during ice-free period differs significantly from navigation in ice. Du</w:t>
      </w:r>
      <w:r w:rsidR="00A32C5B" w:rsidRPr="002B45F7">
        <w:rPr>
          <w:rFonts w:cstheme="minorHAnsi"/>
          <w:color w:val="000000"/>
          <w:lang w:val="en-US"/>
          <w:rPrChange w:id="395" w:author="IH - DT - DNV - Chefe da Divisão de Navegação" w:date="2025-10-22T11:14:00Z">
            <w:rPr/>
          </w:rPrChange>
        </w:rPr>
        <w:t xml:space="preserve">ring </w:t>
      </w:r>
      <w:r w:rsidRPr="002B45F7">
        <w:rPr>
          <w:rFonts w:cstheme="minorHAnsi"/>
          <w:color w:val="000000"/>
          <w:lang w:val="en-US"/>
          <w:rPrChange w:id="396" w:author="IH - DT - DNV - Chefe da Divisão de Navegação" w:date="2025-10-22T11:14:00Z">
            <w:rPr/>
          </w:rPrChange>
        </w:rPr>
        <w:t xml:space="preserve">harsh ice conditions space for </w:t>
      </w:r>
      <w:r w:rsidR="00A32C5B" w:rsidRPr="002B45F7">
        <w:rPr>
          <w:rFonts w:cstheme="minorHAnsi"/>
          <w:color w:val="000000"/>
          <w:lang w:val="en-US"/>
          <w:rPrChange w:id="397" w:author="IH - DT - DNV - Chefe da Divisão de Navegação" w:date="2025-10-22T11:14:00Z">
            <w:rPr/>
          </w:rPrChange>
        </w:rPr>
        <w:t xml:space="preserve">maritime </w:t>
      </w:r>
      <w:r w:rsidRPr="002B45F7">
        <w:rPr>
          <w:rFonts w:cstheme="minorHAnsi"/>
          <w:color w:val="000000"/>
          <w:lang w:val="en-US"/>
          <w:rPrChange w:id="398" w:author="IH - DT - DNV - Chefe da Divisão de Navegação" w:date="2025-10-22T11:14:00Z">
            <w:rPr/>
          </w:rPrChange>
        </w:rPr>
        <w:t xml:space="preserve">traffic </w:t>
      </w:r>
      <w:r w:rsidR="00A32C5B" w:rsidRPr="002B45F7">
        <w:rPr>
          <w:rFonts w:cstheme="minorHAnsi"/>
          <w:color w:val="000000"/>
          <w:lang w:val="en-US"/>
          <w:rPrChange w:id="399" w:author="IH - DT - DNV - Chefe da Divisão de Navegação" w:date="2025-10-22T11:14:00Z">
            <w:rPr/>
          </w:rPrChange>
        </w:rPr>
        <w:t>cannot be</w:t>
      </w:r>
      <w:r w:rsidRPr="002B45F7">
        <w:rPr>
          <w:rFonts w:cstheme="minorHAnsi"/>
          <w:color w:val="000000"/>
          <w:lang w:val="en-US"/>
          <w:rPrChange w:id="400" w:author="IH - DT - DNV - Chefe da Divisão de Navegação" w:date="2025-10-22T11:14:00Z">
            <w:rPr/>
          </w:rPrChange>
        </w:rPr>
        <w:t xml:space="preserve"> limited to </w:t>
      </w:r>
      <w:r w:rsidR="00A32C5B" w:rsidRPr="002B45F7">
        <w:rPr>
          <w:rFonts w:cstheme="minorHAnsi"/>
          <w:color w:val="000000"/>
          <w:lang w:val="en-US"/>
          <w:rPrChange w:id="401" w:author="IH - DT - DNV - Chefe da Divisão de Navegação" w:date="2025-10-22T11:14:00Z">
            <w:rPr/>
          </w:rPrChange>
        </w:rPr>
        <w:t>the</w:t>
      </w:r>
      <w:r w:rsidRPr="002B45F7">
        <w:rPr>
          <w:rFonts w:cstheme="minorHAnsi"/>
          <w:color w:val="000000"/>
          <w:lang w:val="en-US"/>
          <w:rPrChange w:id="402" w:author="IH - DT - DNV - Chefe da Divisão de Navegação" w:date="2025-10-22T11:14:00Z">
            <w:rPr/>
          </w:rPrChange>
        </w:rPr>
        <w:t xml:space="preserve"> straightforward routes used during ice-free period</w:t>
      </w:r>
      <w:r w:rsidR="00A32C5B" w:rsidRPr="002B45F7">
        <w:rPr>
          <w:rFonts w:cstheme="minorHAnsi"/>
          <w:color w:val="000000"/>
          <w:lang w:val="en-US"/>
          <w:rPrChange w:id="403" w:author="IH - DT - DNV - Chefe da Divisão de Navegação" w:date="2025-10-22T11:14:00Z">
            <w:rPr/>
          </w:rPrChange>
        </w:rPr>
        <w:t>s.</w:t>
      </w:r>
    </w:p>
    <w:p w14:paraId="100A943D" w14:textId="77777777" w:rsidR="002B45F7" w:rsidRPr="002B45F7" w:rsidRDefault="00000535">
      <w:pPr>
        <w:pStyle w:val="BodyText"/>
        <w:rPr>
          <w:ins w:id="404" w:author="IH - DT - DNV - Chefe da Divisão de Navegação" w:date="2025-10-22T11:13:00Z"/>
          <w:rFonts w:cstheme="minorHAnsi"/>
          <w:color w:val="000000"/>
          <w:lang w:val="en-US"/>
          <w:rPrChange w:id="405" w:author="IH - DT - DNV - Chefe da Divisão de Navegação" w:date="2025-10-22T11:14:00Z">
            <w:rPr>
              <w:ins w:id="406" w:author="IH - DT - DNV - Chefe da Divisão de Navegação" w:date="2025-10-22T11:13:00Z"/>
            </w:rPr>
          </w:rPrChange>
        </w:rPr>
        <w:pPrChange w:id="407" w:author="IH - DT - DNV - Chefe da Divisão de Navegação" w:date="2025-10-22T11:14:00Z">
          <w:pPr>
            <w:pStyle w:val="BodyText"/>
            <w:jc w:val="left"/>
          </w:pPr>
        </w:pPrChange>
      </w:pPr>
      <w:del w:id="408" w:author="Christina Schneider" w:date="2025-10-21T16:38:00Z">
        <w:r w:rsidRPr="002B45F7" w:rsidDel="00937B15">
          <w:rPr>
            <w:rFonts w:cstheme="minorHAnsi"/>
            <w:color w:val="000000"/>
            <w:lang w:val="en-US"/>
            <w:rPrChange w:id="409" w:author="IH - DT - DNV - Chefe da Divisão de Navegação" w:date="2025-10-22T11:14:00Z">
              <w:rPr/>
            </w:rPrChange>
          </w:rPr>
          <w:br/>
        </w:r>
      </w:del>
      <w:r w:rsidR="00A32C5B" w:rsidRPr="002B45F7">
        <w:rPr>
          <w:rFonts w:cstheme="minorHAnsi"/>
          <w:color w:val="000000"/>
          <w:lang w:val="en-US"/>
          <w:rPrChange w:id="410" w:author="IH - DT - DNV - Chefe da Divisão de Navegação" w:date="2025-10-22T11:14:00Z">
            <w:rPr/>
          </w:rPrChange>
        </w:rPr>
        <w:t>Winter</w:t>
      </w:r>
      <w:r w:rsidRPr="002B45F7">
        <w:rPr>
          <w:rFonts w:cstheme="minorHAnsi"/>
          <w:color w:val="000000"/>
          <w:lang w:val="en-US"/>
          <w:rPrChange w:id="411" w:author="IH - DT - DNV - Chefe da Divisão de Navegação" w:date="2025-10-22T11:14:00Z">
            <w:rPr/>
          </w:rPrChange>
        </w:rPr>
        <w:t xml:space="preserve"> navigation routes are </w:t>
      </w:r>
      <w:r w:rsidR="004E1135" w:rsidRPr="002B45F7">
        <w:rPr>
          <w:rFonts w:cstheme="minorHAnsi"/>
          <w:color w:val="000000"/>
          <w:lang w:val="en-US"/>
          <w:rPrChange w:id="412" w:author="IH - DT - DNV - Chefe da Divisão de Navegação" w:date="2025-10-22T11:14:00Z">
            <w:rPr/>
          </w:rPrChange>
        </w:rPr>
        <w:t>dependent</w:t>
      </w:r>
      <w:r w:rsidRPr="002B45F7">
        <w:rPr>
          <w:rFonts w:cstheme="minorHAnsi"/>
          <w:color w:val="000000"/>
          <w:lang w:val="en-US"/>
          <w:rPrChange w:id="413" w:author="IH - DT - DNV - Chefe da Divisão de Navegação" w:date="2025-10-22T11:14:00Z">
            <w:rPr/>
          </w:rPrChange>
        </w:rPr>
        <w:t xml:space="preserve"> on the ice situation at </w:t>
      </w:r>
      <w:r w:rsidR="00A32C5B" w:rsidRPr="002B45F7">
        <w:rPr>
          <w:rFonts w:cstheme="minorHAnsi"/>
          <w:color w:val="000000"/>
          <w:lang w:val="en-US"/>
          <w:rPrChange w:id="414" w:author="IH - DT - DNV - Chefe da Divisão de Navegação" w:date="2025-10-22T11:14:00Z">
            <w:rPr/>
          </w:rPrChange>
        </w:rPr>
        <w:t xml:space="preserve">the </w:t>
      </w:r>
      <w:r w:rsidRPr="002B45F7">
        <w:rPr>
          <w:rFonts w:cstheme="minorHAnsi"/>
          <w:color w:val="000000"/>
          <w:lang w:val="en-US"/>
          <w:rPrChange w:id="415" w:author="IH - DT - DNV - Chefe da Divisão de Navegação" w:date="2025-10-22T11:14:00Z">
            <w:rPr/>
          </w:rPrChange>
        </w:rPr>
        <w:t>given moment</w:t>
      </w:r>
      <w:r w:rsidR="00A32C5B" w:rsidRPr="002B45F7">
        <w:rPr>
          <w:rFonts w:cstheme="minorHAnsi"/>
          <w:color w:val="000000"/>
          <w:lang w:val="en-US"/>
          <w:rPrChange w:id="416" w:author="IH - DT - DNV - Chefe da Divisão de Navegação" w:date="2025-10-22T11:14:00Z">
            <w:rPr/>
          </w:rPrChange>
        </w:rPr>
        <w:t xml:space="preserve">. </w:t>
      </w:r>
      <w:r w:rsidRPr="002B45F7">
        <w:rPr>
          <w:rFonts w:cstheme="minorHAnsi"/>
          <w:color w:val="000000"/>
          <w:lang w:val="en-US"/>
          <w:rPrChange w:id="417" w:author="IH - DT - DNV - Chefe da Divisão de Navegação" w:date="2025-10-22T11:14:00Z">
            <w:rPr/>
          </w:rPrChange>
        </w:rPr>
        <w:t xml:space="preserve"> Using the optimal route in ice conditions is a key factor in maintaining the smooth, low-emission operation of navigation to the ports of the area during the winter seaso</w:t>
      </w:r>
      <w:r w:rsidR="00A32C5B" w:rsidRPr="002B45F7">
        <w:rPr>
          <w:rFonts w:cstheme="minorHAnsi"/>
          <w:color w:val="000000"/>
          <w:lang w:val="en-US"/>
          <w:rPrChange w:id="418" w:author="IH - DT - DNV - Chefe da Divisão de Navegação" w:date="2025-10-22T11:14:00Z">
            <w:rPr/>
          </w:rPrChange>
        </w:rPr>
        <w:t>n</w:t>
      </w:r>
      <w:r w:rsidRPr="002B45F7">
        <w:rPr>
          <w:rFonts w:cstheme="minorHAnsi"/>
          <w:color w:val="000000"/>
          <w:lang w:val="en-US"/>
          <w:rPrChange w:id="419" w:author="IH - DT - DNV - Chefe da Divisão de Navegação" w:date="2025-10-22T11:14:00Z">
            <w:rPr/>
          </w:rPrChange>
        </w:rPr>
        <w:t xml:space="preserve">. </w:t>
      </w:r>
      <w:r w:rsidR="00A32C5B" w:rsidRPr="002B45F7">
        <w:rPr>
          <w:rFonts w:cstheme="minorHAnsi"/>
          <w:color w:val="000000"/>
          <w:lang w:val="en-US"/>
          <w:rPrChange w:id="420" w:author="IH - DT - DNV - Chefe da Divisão de Navegação" w:date="2025-10-22T11:14:00Z">
            <w:rPr/>
          </w:rPrChange>
        </w:rPr>
        <w:t xml:space="preserve">OREI </w:t>
      </w:r>
      <w:r w:rsidRPr="002B45F7">
        <w:rPr>
          <w:rFonts w:cstheme="minorHAnsi"/>
          <w:color w:val="000000"/>
          <w:lang w:val="en-US"/>
          <w:rPrChange w:id="421" w:author="IH - DT - DNV - Chefe da Divisão de Navegação" w:date="2025-10-22T11:14:00Z">
            <w:rPr/>
          </w:rPrChange>
        </w:rPr>
        <w:t xml:space="preserve">placed in </w:t>
      </w:r>
      <w:r w:rsidR="00A32C5B" w:rsidRPr="002B45F7">
        <w:rPr>
          <w:rFonts w:cstheme="minorHAnsi"/>
          <w:color w:val="000000"/>
          <w:lang w:val="en-US"/>
          <w:rPrChange w:id="422" w:author="IH - DT - DNV - Chefe da Divisão de Navegação" w:date="2025-10-22T11:14:00Z">
            <w:rPr/>
          </w:rPrChange>
        </w:rPr>
        <w:t>the vicinity</w:t>
      </w:r>
      <w:r w:rsidRPr="002B45F7">
        <w:rPr>
          <w:rFonts w:cstheme="minorHAnsi"/>
          <w:color w:val="000000"/>
          <w:lang w:val="en-US"/>
          <w:rPrChange w:id="423" w:author="IH - DT - DNV - Chefe da Divisão de Navegação" w:date="2025-10-22T11:14:00Z">
            <w:rPr/>
          </w:rPrChange>
        </w:rPr>
        <w:t xml:space="preserve"> of </w:t>
      </w:r>
      <w:r w:rsidR="00A32C5B" w:rsidRPr="002B45F7">
        <w:rPr>
          <w:rFonts w:cstheme="minorHAnsi"/>
          <w:color w:val="000000"/>
          <w:lang w:val="en-US"/>
          <w:rPrChange w:id="424" w:author="IH - DT - DNV - Chefe da Divisão de Navegação" w:date="2025-10-22T11:14:00Z">
            <w:rPr/>
          </w:rPrChange>
        </w:rPr>
        <w:t xml:space="preserve">shipping </w:t>
      </w:r>
      <w:r w:rsidRPr="002B45F7">
        <w:rPr>
          <w:rFonts w:cstheme="minorHAnsi"/>
          <w:color w:val="000000"/>
          <w:lang w:val="en-US"/>
          <w:rPrChange w:id="425" w:author="IH - DT - DNV - Chefe da Divisão de Navegação" w:date="2025-10-22T11:14:00Z">
            <w:rPr/>
          </w:rPrChange>
        </w:rPr>
        <w:t>channels and areas</w:t>
      </w:r>
      <w:r w:rsidR="00A32C5B" w:rsidRPr="002B45F7">
        <w:rPr>
          <w:rFonts w:cstheme="minorHAnsi"/>
          <w:color w:val="000000"/>
          <w:lang w:val="en-US"/>
          <w:rPrChange w:id="426" w:author="IH - DT - DNV - Chefe da Divisão de Navegação" w:date="2025-10-22T11:14:00Z">
            <w:rPr/>
          </w:rPrChange>
        </w:rPr>
        <w:t xml:space="preserve"> of maritime activity</w:t>
      </w:r>
      <w:r w:rsidRPr="002B45F7">
        <w:rPr>
          <w:rFonts w:cstheme="minorHAnsi"/>
          <w:color w:val="000000"/>
          <w:lang w:val="en-US"/>
          <w:rPrChange w:id="427" w:author="IH - DT - DNV - Chefe da Divisão de Navegação" w:date="2025-10-22T11:14:00Z">
            <w:rPr/>
          </w:rPrChange>
        </w:rPr>
        <w:t xml:space="preserve"> increase the need for assistance during winter navigation</w:t>
      </w:r>
      <w:r w:rsidR="00A32C5B" w:rsidRPr="002B45F7">
        <w:rPr>
          <w:rFonts w:cstheme="minorHAnsi"/>
          <w:color w:val="000000"/>
          <w:lang w:val="en-US"/>
          <w:rPrChange w:id="428" w:author="IH - DT - DNV - Chefe da Divisão de Navegação" w:date="2025-10-22T11:14:00Z">
            <w:rPr/>
          </w:rPrChange>
        </w:rPr>
        <w:t>. To ensure the safety of navigation i</w:t>
      </w:r>
      <w:r w:rsidRPr="002B45F7">
        <w:rPr>
          <w:rFonts w:cstheme="minorHAnsi"/>
          <w:color w:val="000000"/>
          <w:lang w:val="en-US"/>
          <w:rPrChange w:id="429" w:author="IH - DT - DNV - Chefe da Divisão de Navegação" w:date="2025-10-22T11:14:00Z">
            <w:rPr/>
          </w:rPrChange>
        </w:rPr>
        <w:t xml:space="preserve">t is not possible to leave vessels waiting for assistance in moving ice </w:t>
      </w:r>
      <w:r w:rsidR="00A32C5B" w:rsidRPr="002B45F7">
        <w:rPr>
          <w:rFonts w:cstheme="minorHAnsi"/>
          <w:color w:val="000000"/>
          <w:lang w:val="en-US"/>
          <w:rPrChange w:id="430" w:author="IH - DT - DNV - Chefe da Divisão de Navegação" w:date="2025-10-22T11:14:00Z">
            <w:rPr/>
          </w:rPrChange>
        </w:rPr>
        <w:t xml:space="preserve">near OREI. For </w:t>
      </w:r>
      <w:r w:rsidR="004E1135" w:rsidRPr="002B45F7">
        <w:rPr>
          <w:rFonts w:cstheme="minorHAnsi"/>
          <w:color w:val="000000"/>
          <w:lang w:val="en-US"/>
          <w:rPrChange w:id="431" w:author="IH - DT - DNV - Chefe da Divisão de Navegação" w:date="2025-10-22T11:14:00Z">
            <w:rPr/>
          </w:rPrChange>
        </w:rPr>
        <w:t>instance,</w:t>
      </w:r>
      <w:r w:rsidR="00A32C5B" w:rsidRPr="002B45F7">
        <w:rPr>
          <w:rFonts w:cstheme="minorHAnsi"/>
          <w:color w:val="000000"/>
          <w:lang w:val="en-US"/>
          <w:rPrChange w:id="432" w:author="IH - DT - DNV - Chefe da Divisão de Navegação" w:date="2025-10-22T11:14:00Z">
            <w:rPr/>
          </w:rPrChange>
        </w:rPr>
        <w:t xml:space="preserve"> a</w:t>
      </w:r>
      <w:r w:rsidRPr="002B45F7">
        <w:rPr>
          <w:rFonts w:cstheme="minorHAnsi"/>
          <w:color w:val="000000"/>
          <w:lang w:val="en-US"/>
          <w:rPrChange w:id="433" w:author="IH - DT - DNV - Chefe da Divisão de Navegação" w:date="2025-10-22T11:14:00Z">
            <w:rPr/>
          </w:rPrChange>
        </w:rPr>
        <w:t>s the masses of ice move, the ice may push the vessel towards a windfarm</w:t>
      </w:r>
      <w:r w:rsidR="00A32C5B" w:rsidRPr="002B45F7">
        <w:rPr>
          <w:rFonts w:cstheme="minorHAnsi"/>
          <w:color w:val="000000"/>
          <w:lang w:val="en-US"/>
          <w:rPrChange w:id="434" w:author="IH - DT - DNV - Chefe da Divisão de Navegação" w:date="2025-10-22T11:14:00Z">
            <w:rPr/>
          </w:rPrChange>
        </w:rPr>
        <w:t xml:space="preserve"> which</w:t>
      </w:r>
      <w:r w:rsidRPr="002B45F7">
        <w:rPr>
          <w:rFonts w:cstheme="minorHAnsi"/>
          <w:color w:val="000000"/>
          <w:lang w:val="en-US"/>
          <w:rPrChange w:id="435" w:author="IH - DT - DNV - Chefe da Divisão de Navegação" w:date="2025-10-22T11:14:00Z">
            <w:rPr/>
          </w:rPrChange>
        </w:rPr>
        <w:t xml:space="preserve"> may cause the vessel to collide with a wind turbine. </w:t>
      </w:r>
    </w:p>
    <w:p w14:paraId="5742B435" w14:textId="01C8D11A" w:rsidR="00097E4A" w:rsidRPr="002B45F7" w:rsidRDefault="00A54E51">
      <w:pPr>
        <w:pStyle w:val="BodyText"/>
        <w:rPr>
          <w:rFonts w:cstheme="minorHAnsi"/>
          <w:color w:val="000000"/>
          <w:lang w:val="en-US"/>
          <w:rPrChange w:id="436" w:author="IH - DT - DNV - Chefe da Divisão de Navegação" w:date="2025-10-22T11:14:00Z">
            <w:rPr/>
          </w:rPrChange>
        </w:rPr>
        <w:pPrChange w:id="437" w:author="IH - DT - DNV - Chefe da Divisão de Navegação" w:date="2025-10-22T11:14:00Z">
          <w:pPr>
            <w:pStyle w:val="BodyText"/>
            <w:jc w:val="left"/>
          </w:pPr>
        </w:pPrChange>
      </w:pPr>
      <w:del w:id="438" w:author="IH - DT - DNV - Chefe da Divisão de Navegação" w:date="2025-10-22T11:13:00Z">
        <w:r w:rsidRPr="002B45F7" w:rsidDel="002B45F7">
          <w:rPr>
            <w:rFonts w:cstheme="minorHAnsi"/>
            <w:color w:val="000000"/>
            <w:lang w:val="en-US"/>
            <w:rPrChange w:id="439" w:author="IH - DT - DNV - Chefe da Divisão de Navegação" w:date="2025-10-22T11:14:00Z">
              <w:rPr/>
            </w:rPrChange>
          </w:rPr>
          <w:br/>
        </w:r>
      </w:del>
      <w:del w:id="440" w:author="IH - DT - DNV - Chefe da Divisão de Navegação" w:date="2025-10-22T11:12:00Z">
        <w:r w:rsidRPr="002B45F7" w:rsidDel="002B45F7">
          <w:rPr>
            <w:rFonts w:cstheme="minorHAnsi"/>
            <w:color w:val="000000"/>
            <w:lang w:val="en-US"/>
            <w:rPrChange w:id="441" w:author="IH - DT - DNV - Chefe da Divisão de Navegação" w:date="2025-10-22T11:14:00Z">
              <w:rPr/>
            </w:rPrChange>
          </w:rPr>
          <w:br/>
        </w:r>
      </w:del>
      <w:r w:rsidR="00104F50" w:rsidRPr="002B45F7">
        <w:rPr>
          <w:rFonts w:cstheme="minorHAnsi"/>
          <w:color w:val="000000"/>
          <w:lang w:val="en-US"/>
          <w:rPrChange w:id="442" w:author="IH - DT - DNV - Chefe da Divisão de Navegação" w:date="2025-10-22T11:14:00Z">
            <w:rPr/>
          </w:rPrChange>
        </w:rPr>
        <w:lastRenderedPageBreak/>
        <w:t>C</w:t>
      </w:r>
      <w:r w:rsidRPr="002B45F7">
        <w:rPr>
          <w:rFonts w:cstheme="minorHAnsi"/>
          <w:color w:val="000000"/>
          <w:lang w:val="en-US"/>
          <w:rPrChange w:id="443" w:author="IH - DT - DNV - Chefe da Divisão de Navegação" w:date="2025-10-22T11:14:00Z">
            <w:rPr/>
          </w:rPrChange>
        </w:rPr>
        <w:t xml:space="preserve">ameras and radar equipment suitable for monitoring the movement of ice </w:t>
      </w:r>
      <w:r w:rsidR="00104F50" w:rsidRPr="002B45F7">
        <w:rPr>
          <w:rFonts w:cstheme="minorHAnsi"/>
          <w:color w:val="000000"/>
          <w:lang w:val="en-US"/>
          <w:rPrChange w:id="444" w:author="IH - DT - DNV - Chefe da Divisão de Navegação" w:date="2025-10-22T11:14:00Z">
            <w:rPr/>
          </w:rPrChange>
        </w:rPr>
        <w:t>in or around OREI could</w:t>
      </w:r>
      <w:r w:rsidRPr="002B45F7">
        <w:rPr>
          <w:rFonts w:cstheme="minorHAnsi"/>
          <w:color w:val="000000"/>
          <w:lang w:val="en-US"/>
          <w:rPrChange w:id="445" w:author="IH - DT - DNV - Chefe da Divisão de Navegação" w:date="2025-10-22T11:14:00Z">
            <w:rPr/>
          </w:rPrChange>
        </w:rPr>
        <w:t xml:space="preserve"> improve </w:t>
      </w:r>
      <w:proofErr w:type="gramStart"/>
      <w:r w:rsidRPr="002B45F7">
        <w:rPr>
          <w:rFonts w:cstheme="minorHAnsi"/>
          <w:color w:val="000000"/>
          <w:lang w:val="en-US"/>
          <w:rPrChange w:id="446" w:author="IH - DT - DNV - Chefe da Divisão de Navegação" w:date="2025-10-22T11:14:00Z">
            <w:rPr/>
          </w:rPrChange>
        </w:rPr>
        <w:t>the monitoring</w:t>
      </w:r>
      <w:proofErr w:type="gramEnd"/>
      <w:r w:rsidRPr="002B45F7">
        <w:rPr>
          <w:rFonts w:cstheme="minorHAnsi"/>
          <w:color w:val="000000"/>
          <w:lang w:val="en-US"/>
          <w:rPrChange w:id="447" w:author="IH - DT - DNV - Chefe da Divisão de Navegação" w:date="2025-10-22T11:14:00Z">
            <w:rPr/>
          </w:rPrChange>
        </w:rPr>
        <w:t xml:space="preserve"> of the overall ice situation </w:t>
      </w:r>
      <w:proofErr w:type="gramStart"/>
      <w:r w:rsidR="00104F50" w:rsidRPr="002B45F7">
        <w:rPr>
          <w:rFonts w:cstheme="minorHAnsi"/>
          <w:color w:val="000000"/>
          <w:lang w:val="en-US"/>
          <w:rPrChange w:id="448" w:author="IH - DT - DNV - Chefe da Divisão de Navegação" w:date="2025-10-22T11:14:00Z">
            <w:rPr/>
          </w:rPrChange>
        </w:rPr>
        <w:t>in order to</w:t>
      </w:r>
      <w:proofErr w:type="gramEnd"/>
      <w:r w:rsidR="00104F50" w:rsidRPr="002B45F7">
        <w:rPr>
          <w:rFonts w:cstheme="minorHAnsi"/>
          <w:color w:val="000000"/>
          <w:lang w:val="en-US"/>
          <w:rPrChange w:id="449" w:author="IH - DT - DNV - Chefe da Divisão de Navegação" w:date="2025-10-22T11:14:00Z">
            <w:rPr/>
          </w:rPrChange>
        </w:rPr>
        <w:t xml:space="preserve"> assign</w:t>
      </w:r>
      <w:r w:rsidRPr="002B45F7">
        <w:rPr>
          <w:rFonts w:cstheme="minorHAnsi"/>
          <w:color w:val="000000"/>
          <w:lang w:val="en-US"/>
          <w:rPrChange w:id="450" w:author="IH - DT - DNV - Chefe da Divisão de Navegação" w:date="2025-10-22T11:14:00Z">
            <w:rPr/>
          </w:rPrChange>
        </w:rPr>
        <w:t xml:space="preserve"> icebreaking assistance.</w:t>
      </w:r>
      <w:del w:id="451" w:author="IH - DT - DNV - Chefe da Divisão de Navegação" w:date="2025-10-22T11:12:00Z">
        <w:r w:rsidRPr="002B45F7" w:rsidDel="007E3BF8">
          <w:rPr>
            <w:rFonts w:cstheme="minorHAnsi"/>
            <w:color w:val="000000"/>
            <w:lang w:val="en-US"/>
            <w:rPrChange w:id="452" w:author="IH - DT - DNV - Chefe da Divisão de Navegação" w:date="2025-10-22T11:14:00Z">
              <w:rPr/>
            </w:rPrChange>
          </w:rPr>
          <w:delText xml:space="preserve"> </w:delText>
        </w:r>
      </w:del>
    </w:p>
    <w:p w14:paraId="4F6530FE" w14:textId="78B28666" w:rsidR="00A32C5B" w:rsidRDefault="00A32C5B" w:rsidP="00A32C5B">
      <w:pPr>
        <w:pStyle w:val="Heading2"/>
      </w:pPr>
      <w:bookmarkStart w:id="453" w:name="_Toc212014412"/>
      <w:r>
        <w:t>Interaction with Aviation</w:t>
      </w:r>
      <w:bookmarkEnd w:id="453"/>
    </w:p>
    <w:p w14:paraId="7815705D" w14:textId="77777777" w:rsidR="00A32C5B" w:rsidRDefault="00A32C5B" w:rsidP="00A32C5B">
      <w:pPr>
        <w:pStyle w:val="Heading2separationline"/>
      </w:pPr>
    </w:p>
    <w:p w14:paraId="279F4BFA" w14:textId="7D9A344B" w:rsidR="00A32C5B" w:rsidRPr="00A32C5B" w:rsidRDefault="00A32C5B" w:rsidP="001416A9">
      <w:pPr>
        <w:pStyle w:val="BodyText"/>
      </w:pPr>
      <w:r>
        <w:t xml:space="preserve">Offshore renewable energy sites also display navigational warning lights prescribed by the national aviation authority. These lights are normally red and have various characteristics depending on the national requirement, they are also higher powered and visible from longer ranges than </w:t>
      </w:r>
      <w:ins w:id="454" w:author="Christina Schneider" w:date="2025-10-21T16:39:00Z">
        <w:r w:rsidR="002203F1">
          <w:t>Marine Aids to Navigation</w:t>
        </w:r>
      </w:ins>
      <w:del w:id="455" w:author="Christina Schneider" w:date="2025-10-21T16:39:00Z">
        <w:r w:rsidDel="002203F1">
          <w:delText>marine AtoN</w:delText>
        </w:r>
      </w:del>
      <w:r>
        <w:t xml:space="preserve"> so the mariner will see these first and should take care not to confuse these with smaller </w:t>
      </w:r>
      <w:commentRangeStart w:id="456"/>
      <w:r>
        <w:t>vessel</w:t>
      </w:r>
      <w:ins w:id="457" w:author="Sundklev Monica" w:date="2025-10-22T00:05:00Z">
        <w:r w:rsidR="00CC7937">
          <w:t>s</w:t>
        </w:r>
      </w:ins>
      <w:ins w:id="458" w:author="Sundklev Monica" w:date="2025-10-22T00:06:00Z">
        <w:r w:rsidR="00CC7937">
          <w:t>’</w:t>
        </w:r>
        <w:commentRangeEnd w:id="456"/>
        <w:r w:rsidR="00CC7937">
          <w:rPr>
            <w:rStyle w:val="CommentReference"/>
          </w:rPr>
          <w:commentReference w:id="456"/>
        </w:r>
      </w:ins>
      <w:r>
        <w:t xml:space="preserve"> navigation lights.</w:t>
      </w:r>
    </w:p>
    <w:p w14:paraId="4FD08A62" w14:textId="0C9039FE" w:rsidR="00495DDA" w:rsidRPr="00F55AD7" w:rsidRDefault="00E90AEF" w:rsidP="00CB1D11">
      <w:pPr>
        <w:pStyle w:val="Heading1"/>
        <w:suppressAutoHyphens/>
      </w:pPr>
      <w:bookmarkStart w:id="459" w:name="_Toc212014413"/>
      <w:r>
        <w:t>INCIDENT</w:t>
      </w:r>
      <w:r w:rsidR="001910F5">
        <w:t xml:space="preserve"> </w:t>
      </w:r>
      <w:r>
        <w:t>RESPONSE</w:t>
      </w:r>
      <w:bookmarkEnd w:id="459"/>
    </w:p>
    <w:p w14:paraId="0E59B170" w14:textId="77777777" w:rsidR="00693B1F" w:rsidRPr="00F55AD7" w:rsidRDefault="00693B1F" w:rsidP="00CB1D11">
      <w:pPr>
        <w:pStyle w:val="Heading1separationline"/>
        <w:suppressAutoHyphens/>
      </w:pPr>
    </w:p>
    <w:p w14:paraId="5E137225" w14:textId="500B491B" w:rsidR="001910F5" w:rsidRDefault="001910F5" w:rsidP="001910F5">
      <w:pPr>
        <w:pStyle w:val="Heading2"/>
      </w:pPr>
      <w:bookmarkStart w:id="460" w:name="_Toc212014414"/>
      <w:r>
        <w:t xml:space="preserve">Search and </w:t>
      </w:r>
      <w:r w:rsidR="00E90AEF">
        <w:t>R</w:t>
      </w:r>
      <w:r>
        <w:t>escue</w:t>
      </w:r>
      <w:r w:rsidR="00334254">
        <w:t xml:space="preserve"> (SAR)</w:t>
      </w:r>
      <w:bookmarkEnd w:id="460"/>
    </w:p>
    <w:p w14:paraId="20B5984D" w14:textId="77777777" w:rsidR="00604B7A" w:rsidRDefault="00604B7A" w:rsidP="00604B7A">
      <w:pPr>
        <w:pStyle w:val="Heading2separationline"/>
      </w:pPr>
    </w:p>
    <w:p w14:paraId="47A11023" w14:textId="6F3EE01C" w:rsidR="00604B7A" w:rsidRDefault="00604B7A" w:rsidP="00604B7A">
      <w:pPr>
        <w:pStyle w:val="BodyText"/>
      </w:pPr>
      <w:r w:rsidRPr="00FE41BF">
        <w:t xml:space="preserve">This section is based broadly on policy documents published </w:t>
      </w:r>
      <w:r w:rsidR="00FE41BF">
        <w:rPr>
          <w:rFonts w:hint="eastAsia"/>
          <w:lang w:eastAsia="ko-KR"/>
        </w:rPr>
        <w:t xml:space="preserve">online </w:t>
      </w:r>
      <w:r w:rsidRPr="00FE41BF">
        <w:t>by the Maritime &amp; Coastguard Agency UK (MCA). These documents include Offshore Renewable Energy Installations: Requirements, guidance and operational considerations for SAR &amp; Emergency Response</w:t>
      </w:r>
      <w:r w:rsidRPr="00FE41BF">
        <w:rPr>
          <w:i/>
          <w:iCs/>
        </w:rPr>
        <w:t xml:space="preserve"> </w:t>
      </w:r>
      <w:r w:rsidRPr="00FE41BF">
        <w:t xml:space="preserve">and Marine Guidance Notice (MGN) 654. For further information on SAR within or in the vicinity of OREI, Administrations </w:t>
      </w:r>
      <w:r w:rsidR="00334254" w:rsidRPr="00FE41BF">
        <w:t xml:space="preserve">could </w:t>
      </w:r>
      <w:r w:rsidRPr="00FE41BF">
        <w:t xml:space="preserve">refer to these </w:t>
      </w:r>
      <w:commentRangeStart w:id="461"/>
      <w:commentRangeStart w:id="462"/>
      <w:r w:rsidRPr="00FE41BF">
        <w:t>documents</w:t>
      </w:r>
      <w:commentRangeEnd w:id="461"/>
      <w:r w:rsidR="0093094E">
        <w:rPr>
          <w:rStyle w:val="CommentReference"/>
        </w:rPr>
        <w:commentReference w:id="461"/>
      </w:r>
      <w:commentRangeEnd w:id="462"/>
      <w:r w:rsidR="00CC7937">
        <w:rPr>
          <w:rStyle w:val="CommentReference"/>
        </w:rPr>
        <w:commentReference w:id="462"/>
      </w:r>
      <w:r w:rsidRPr="00FE41BF">
        <w:t>.</w:t>
      </w:r>
      <w:del w:id="463" w:author="IH - DT - DNV - Chefe da Divisão de Navegação" w:date="2025-10-22T12:59:00Z">
        <w:r w:rsidRPr="006042D0" w:rsidDel="000339D7">
          <w:delText> </w:delText>
        </w:r>
      </w:del>
    </w:p>
    <w:p w14:paraId="3417C8EA" w14:textId="64A8BA0C" w:rsidR="00604B7A" w:rsidRPr="006042D0" w:rsidRDefault="00604B7A" w:rsidP="004502EA">
      <w:pPr>
        <w:pStyle w:val="BodyText"/>
        <w:rPr>
          <w:lang w:val="en-AU"/>
        </w:rPr>
      </w:pPr>
      <w:r w:rsidRPr="006042D0">
        <w:t xml:space="preserve">A SAR response can be degraded due to the presence of OREI. Therefore, </w:t>
      </w:r>
      <w:ins w:id="464" w:author="Christina Schneider" w:date="2025-10-21T16:40:00Z">
        <w:r w:rsidR="007765BB">
          <w:t>a</w:t>
        </w:r>
      </w:ins>
      <w:del w:id="465" w:author="Christina Schneider" w:date="2025-10-21T16:40:00Z">
        <w:r w:rsidRPr="006042D0" w:rsidDel="007765BB">
          <w:delText>A</w:delText>
        </w:r>
      </w:del>
      <w:r>
        <w:t>dministrations</w:t>
      </w:r>
      <w:r w:rsidRPr="006042D0">
        <w:t xml:space="preserve"> ha</w:t>
      </w:r>
      <w:r>
        <w:t>ve</w:t>
      </w:r>
      <w:r w:rsidRPr="006042D0">
        <w:t xml:space="preserve"> a significant interest in their layout and operation.</w:t>
      </w:r>
      <w:del w:id="466" w:author="IH - DT - DNV - Chefe da Divisão de Navegação" w:date="2025-10-22T11:51:00Z">
        <w:r w:rsidRPr="006042D0" w:rsidDel="002E1DE6">
          <w:delText> </w:delText>
        </w:r>
        <w:r w:rsidRPr="006042D0" w:rsidDel="002E1DE6">
          <w:rPr>
            <w:lang w:val="en-AU"/>
          </w:rPr>
          <w:delText> </w:delText>
        </w:r>
      </w:del>
      <w:ins w:id="467" w:author="IH - DT - DNV - Chefe da Divisão de Navegação" w:date="2025-10-22T11:51:00Z">
        <w:r w:rsidR="002E1DE6">
          <w:rPr>
            <w:lang w:val="en-AU"/>
          </w:rPr>
          <w:t xml:space="preserve"> </w:t>
        </w:r>
      </w:ins>
      <w:r w:rsidRPr="006042D0">
        <w:t xml:space="preserve">It is vital OREI are sited, constructed, equipped, and operated </w:t>
      </w:r>
      <w:proofErr w:type="gramStart"/>
      <w:r w:rsidRPr="006042D0">
        <w:t>so as to</w:t>
      </w:r>
      <w:proofErr w:type="gramEnd"/>
      <w:r w:rsidRPr="006042D0">
        <w:t xml:space="preserve"> minimise their impact on any SAR or emergency response and salvage operation. OREI developers should be required to provide evidence of suitable risk mitigation measures in this regard.</w:t>
      </w:r>
      <w:del w:id="468" w:author="IH - DT - DNV - Chefe da Divisão de Navegação" w:date="2025-10-22T11:52:00Z">
        <w:r w:rsidRPr="006042D0" w:rsidDel="002E1DE6">
          <w:delText> </w:delText>
        </w:r>
        <w:r w:rsidRPr="006042D0" w:rsidDel="002E1DE6">
          <w:rPr>
            <w:lang w:val="en-AU"/>
          </w:rPr>
          <w:delText> </w:delText>
        </w:r>
      </w:del>
    </w:p>
    <w:p w14:paraId="0F839A6B" w14:textId="5997F4FE" w:rsidR="00604B7A" w:rsidRPr="006042D0" w:rsidRDefault="00604B7A" w:rsidP="004502EA">
      <w:pPr>
        <w:pStyle w:val="BodyText"/>
        <w:rPr>
          <w:lang w:val="en-AU"/>
        </w:rPr>
      </w:pPr>
      <w:r w:rsidRPr="006042D0">
        <w:t xml:space="preserve">Based on international experience and empirical evidence, principal measures strongly recommended for effective SAR in </w:t>
      </w:r>
      <w:r w:rsidR="00334254">
        <w:t>and</w:t>
      </w:r>
      <w:r w:rsidRPr="006042D0">
        <w:t xml:space="preserve"> around any OREI </w:t>
      </w:r>
      <w:r w:rsidR="00334254">
        <w:t>include</w:t>
      </w:r>
      <w:r w:rsidRPr="006042D0">
        <w:t>:</w:t>
      </w:r>
      <w:del w:id="469" w:author="IH - DT - DNV - Chefe da Divisão de Navegação" w:date="2025-10-22T13:02:00Z">
        <w:r w:rsidRPr="006042D0" w:rsidDel="000339D7">
          <w:rPr>
            <w:lang w:val="en-AU"/>
          </w:rPr>
          <w:delText> </w:delText>
        </w:r>
      </w:del>
    </w:p>
    <w:p w14:paraId="46C7B371" w14:textId="7998A44C" w:rsidR="00604B7A" w:rsidRPr="006042D0" w:rsidRDefault="00604B7A" w:rsidP="00FD5D89">
      <w:pPr>
        <w:pStyle w:val="Bullet1"/>
        <w:rPr>
          <w:lang w:val="en-AU"/>
        </w:rPr>
      </w:pPr>
      <w:r w:rsidRPr="006042D0">
        <w:t xml:space="preserve">Linear layout of individual turbines, with </w:t>
      </w:r>
      <w:r w:rsidR="00334254">
        <w:t>preferably</w:t>
      </w:r>
      <w:r w:rsidRPr="006042D0">
        <w:t xml:space="preserve"> 2 lines of orientation </w:t>
      </w:r>
    </w:p>
    <w:p w14:paraId="763BD535" w14:textId="18518713" w:rsidR="00604B7A" w:rsidRPr="006042D0" w:rsidRDefault="00604B7A" w:rsidP="00FD5D89">
      <w:pPr>
        <w:pStyle w:val="Bullet1"/>
        <w:rPr>
          <w:lang w:val="en-AU"/>
        </w:rPr>
      </w:pPr>
      <w:r w:rsidRPr="006042D0">
        <w:t>SAR Lanes</w:t>
      </w:r>
      <w:del w:id="470" w:author="IH - DT - DNV - Chefe da Divisão de Navegação" w:date="2025-10-22T13:02:00Z">
        <w:r w:rsidRPr="006042D0" w:rsidDel="000339D7">
          <w:delText> </w:delText>
        </w:r>
        <w:r w:rsidRPr="006042D0" w:rsidDel="000339D7">
          <w:rPr>
            <w:lang w:val="en-AU"/>
          </w:rPr>
          <w:delText> </w:delText>
        </w:r>
      </w:del>
    </w:p>
    <w:p w14:paraId="77E97933" w14:textId="34D3E53B" w:rsidR="00604B7A" w:rsidRPr="006042D0" w:rsidRDefault="00604B7A" w:rsidP="00FD5D89">
      <w:pPr>
        <w:pStyle w:val="Bullet1"/>
        <w:rPr>
          <w:lang w:val="en-AU"/>
        </w:rPr>
      </w:pPr>
      <w:r w:rsidRPr="006042D0">
        <w:t>Clear and unique identification marking visible to surface vessels and SAR aircraft</w:t>
      </w:r>
      <w:r w:rsidRPr="006042D0">
        <w:rPr>
          <w:lang w:val="en-AU"/>
        </w:rPr>
        <w:t> </w:t>
      </w:r>
    </w:p>
    <w:p w14:paraId="1CFC71F1" w14:textId="50CCB769" w:rsidR="00604B7A" w:rsidRPr="00CF4AB5" w:rsidRDefault="00604B7A" w:rsidP="00FD5D89">
      <w:pPr>
        <w:pStyle w:val="Bullet1"/>
        <w:rPr>
          <w:lang w:val="en-AU"/>
        </w:rPr>
      </w:pPr>
      <w:r w:rsidRPr="006042D0">
        <w:t>Control and rapid shutdown of individual and groups of OREI devices (wind turbines in particular)</w:t>
      </w:r>
      <w:del w:id="471" w:author="IH - DT - DNV - Chefe da Divisão de Navegação" w:date="2025-10-22T13:02:00Z">
        <w:r w:rsidRPr="00CF4AB5" w:rsidDel="000339D7">
          <w:rPr>
            <w:lang w:val="en-AU"/>
          </w:rPr>
          <w:delText> </w:delText>
        </w:r>
      </w:del>
    </w:p>
    <w:p w14:paraId="1BABF734" w14:textId="4BDFD47E" w:rsidR="00604B7A" w:rsidRPr="006042D0" w:rsidRDefault="00604B7A" w:rsidP="004502EA">
      <w:pPr>
        <w:pStyle w:val="BodyText"/>
        <w:rPr>
          <w:lang w:val="en-AU"/>
        </w:rPr>
      </w:pPr>
      <w:r w:rsidRPr="006042D0">
        <w:t xml:space="preserve">The layouts of OREI with </w:t>
      </w:r>
      <w:r w:rsidR="00334254">
        <w:t xml:space="preserve">fixed, </w:t>
      </w:r>
      <w:r w:rsidRPr="006042D0">
        <w:t xml:space="preserve">floating and/or surface piercing devices and structures must be designed to allow safe transit of surface vessels, including rescue craft and SAR helicopters through OREI. </w:t>
      </w:r>
    </w:p>
    <w:p w14:paraId="2F3758C3" w14:textId="665979B4" w:rsidR="00604B7A" w:rsidRPr="006042D0" w:rsidRDefault="00604B7A" w:rsidP="00604B7A">
      <w:pPr>
        <w:pStyle w:val="BodyText"/>
        <w:rPr>
          <w:lang w:val="en-AU"/>
        </w:rPr>
      </w:pPr>
      <w:r w:rsidRPr="006042D0">
        <w:t xml:space="preserve">Multiple lines of orientation are </w:t>
      </w:r>
      <w:r w:rsidR="00334254">
        <w:t>preferred</w:t>
      </w:r>
      <w:r w:rsidRPr="006042D0">
        <w:t xml:space="preserve"> as they provide alternative options for planning SAR operations for vessels and aircraft to counter the effects of the environment (e.g. sea state, tide, and visibility) on manoeuvring.</w:t>
      </w:r>
      <w:del w:id="472" w:author="IH - DT - DNV - Chefe da Divisão de Navegação" w:date="2025-10-22T13:03:00Z">
        <w:r w:rsidRPr="006042D0" w:rsidDel="000339D7">
          <w:delText> </w:delText>
        </w:r>
        <w:r w:rsidRPr="006042D0" w:rsidDel="000339D7">
          <w:rPr>
            <w:lang w:val="en-AU"/>
          </w:rPr>
          <w:delText> </w:delText>
        </w:r>
      </w:del>
    </w:p>
    <w:p w14:paraId="205493A7" w14:textId="21359BF4" w:rsidR="00E20F42" w:rsidRPr="006042D0" w:rsidRDefault="00604B7A" w:rsidP="004502EA">
      <w:pPr>
        <w:pStyle w:val="BodyText"/>
        <w:rPr>
          <w:lang w:val="en-AU"/>
        </w:rPr>
      </w:pPr>
      <w:r w:rsidRPr="006042D0">
        <w:t xml:space="preserve">Where a project proposes only one line of orientation, this should be discussed by developers with </w:t>
      </w:r>
      <w:ins w:id="473" w:author="Christina Schneider" w:date="2025-10-21T16:44:00Z">
        <w:r w:rsidR="007A1318">
          <w:t>n</w:t>
        </w:r>
      </w:ins>
      <w:del w:id="474" w:author="Christina Schneider" w:date="2025-10-21T16:44:00Z">
        <w:r w:rsidR="00FC2E9B" w:rsidDel="007A1318">
          <w:delText>N</w:delText>
        </w:r>
      </w:del>
      <w:r w:rsidR="00FC2E9B">
        <w:t xml:space="preserve">ational </w:t>
      </w:r>
      <w:ins w:id="475" w:author="Christina Schneider" w:date="2025-10-21T16:45:00Z">
        <w:r w:rsidR="007A1318">
          <w:t>c</w:t>
        </w:r>
      </w:ins>
      <w:del w:id="476" w:author="Christina Schneider" w:date="2025-10-21T16:45:00Z">
        <w:r w:rsidR="00FC2E9B" w:rsidDel="007A1318">
          <w:delText>C</w:delText>
        </w:r>
      </w:del>
      <w:r w:rsidR="00FC2E9B">
        <w:t xml:space="preserve">ompetent </w:t>
      </w:r>
      <w:ins w:id="477" w:author="Christina Schneider" w:date="2025-10-21T16:45:00Z">
        <w:r w:rsidR="007A1318">
          <w:t>a</w:t>
        </w:r>
      </w:ins>
      <w:del w:id="478" w:author="Christina Schneider" w:date="2025-10-21T16:45:00Z">
        <w:r w:rsidR="004E1135" w:rsidDel="007A1318">
          <w:delText>A</w:delText>
        </w:r>
      </w:del>
      <w:r w:rsidR="004E1135">
        <w:t>uthorities,</w:t>
      </w:r>
      <w:r w:rsidRPr="006042D0">
        <w:t xml:space="preserve"> and a safety justification should be prepared and submitted </w:t>
      </w:r>
      <w:r w:rsidR="00FC2E9B" w:rsidRPr="006042D0">
        <w:t xml:space="preserve">to </w:t>
      </w:r>
      <w:commentRangeStart w:id="479"/>
      <w:commentRangeStart w:id="480"/>
      <w:r w:rsidR="00FC2E9B" w:rsidRPr="006042D0">
        <w:t>support</w:t>
      </w:r>
      <w:commentRangeEnd w:id="479"/>
      <w:r w:rsidR="008A52A7">
        <w:rPr>
          <w:rStyle w:val="CommentReference"/>
        </w:rPr>
        <w:commentReference w:id="479"/>
      </w:r>
      <w:commentRangeEnd w:id="480"/>
      <w:r w:rsidR="00CC7937">
        <w:rPr>
          <w:rStyle w:val="CommentReference"/>
        </w:rPr>
        <w:commentReference w:id="480"/>
      </w:r>
      <w:r w:rsidR="00FC2E9B">
        <w:t>.</w:t>
      </w:r>
    </w:p>
    <w:p w14:paraId="7708BB5A" w14:textId="0F3F29CB" w:rsidR="00D3313E" w:rsidRDefault="00D3313E" w:rsidP="00D3313E">
      <w:pPr>
        <w:pStyle w:val="Heading3"/>
      </w:pPr>
      <w:bookmarkStart w:id="481" w:name="_Toc212014415"/>
      <w:r>
        <w:t>Refuge Areas</w:t>
      </w:r>
      <w:bookmarkEnd w:id="481"/>
    </w:p>
    <w:p w14:paraId="65051656" w14:textId="22ECA879" w:rsidR="00FC2E9B" w:rsidRPr="004502EA" w:rsidRDefault="00D3313E" w:rsidP="004502EA">
      <w:pPr>
        <w:pStyle w:val="BodyText"/>
        <w:rPr>
          <w:lang w:val="en-AU"/>
        </w:rPr>
      </w:pPr>
      <w:r w:rsidRPr="006042D0">
        <w:t xml:space="preserve">Where </w:t>
      </w:r>
      <w:r w:rsidR="00FC2E9B">
        <w:t>OREI</w:t>
      </w:r>
      <w:r w:rsidRPr="006042D0">
        <w:t xml:space="preserve"> are proposed </w:t>
      </w:r>
      <w:ins w:id="482" w:author="Christina Schneider" w:date="2025-10-21T16:46:00Z">
        <w:r w:rsidR="00EF7C9A">
          <w:t>to be</w:t>
        </w:r>
      </w:ins>
      <w:del w:id="483" w:author="Christina Schneider" w:date="2025-10-21T16:46:00Z">
        <w:r w:rsidRPr="006042D0" w:rsidDel="00EF7C9A">
          <w:delText>be to</w:delText>
        </w:r>
      </w:del>
      <w:r w:rsidRPr="006042D0">
        <w:t xml:space="preserve"> very large</w:t>
      </w:r>
      <w:r w:rsidR="00014D5C">
        <w:t>,</w:t>
      </w:r>
      <w:r w:rsidRPr="006042D0">
        <w:t xml:space="preserve"> </w:t>
      </w:r>
      <w:r w:rsidR="00014D5C">
        <w:t xml:space="preserve">the </w:t>
      </w:r>
      <w:ins w:id="484" w:author="Christina Schneider" w:date="2025-10-21T16:46:00Z">
        <w:r w:rsidR="00EF7C9A">
          <w:t>n</w:t>
        </w:r>
      </w:ins>
      <w:del w:id="485" w:author="Christina Schneider" w:date="2025-10-21T16:46:00Z">
        <w:r w:rsidR="00FC2E9B" w:rsidDel="00EF7C9A">
          <w:delText>N</w:delText>
        </w:r>
      </w:del>
      <w:r w:rsidR="00FC2E9B">
        <w:t xml:space="preserve">ational </w:t>
      </w:r>
      <w:ins w:id="486" w:author="Christina Schneider" w:date="2025-10-21T16:46:00Z">
        <w:r w:rsidR="00EF7C9A">
          <w:t>c</w:t>
        </w:r>
      </w:ins>
      <w:del w:id="487" w:author="Christina Schneider" w:date="2025-10-21T16:46:00Z">
        <w:r w:rsidR="00FC2E9B" w:rsidDel="00EF7C9A">
          <w:delText>C</w:delText>
        </w:r>
      </w:del>
      <w:r w:rsidR="00FC2E9B">
        <w:t xml:space="preserve">ompetent </w:t>
      </w:r>
      <w:ins w:id="488" w:author="Christina Schneider" w:date="2025-10-21T16:46:00Z">
        <w:r w:rsidR="00EF7C9A">
          <w:t>a</w:t>
        </w:r>
      </w:ins>
      <w:del w:id="489" w:author="Christina Schneider" w:date="2025-10-21T16:46:00Z">
        <w:r w:rsidR="00FC2E9B" w:rsidDel="00EF7C9A">
          <w:delText>A</w:delText>
        </w:r>
      </w:del>
      <w:r w:rsidR="00FC2E9B">
        <w:t>uthorit</w:t>
      </w:r>
      <w:r w:rsidR="00014D5C">
        <w:t>y</w:t>
      </w:r>
      <w:r w:rsidR="00FC2E9B">
        <w:t xml:space="preserve"> </w:t>
      </w:r>
      <w:r w:rsidRPr="006042D0">
        <w:t>may request refuge area</w:t>
      </w:r>
      <w:r w:rsidR="00FC2E9B">
        <w:t>s</w:t>
      </w:r>
      <w:r w:rsidRPr="006042D0">
        <w:t xml:space="preserve"> be</w:t>
      </w:r>
      <w:r w:rsidR="00FC2E9B">
        <w:t xml:space="preserve">ing </w:t>
      </w:r>
      <w:r w:rsidRPr="006042D0">
        <w:t xml:space="preserve">included in the </w:t>
      </w:r>
      <w:r w:rsidR="00FC2E9B">
        <w:t>layout</w:t>
      </w:r>
      <w:r w:rsidRPr="006042D0">
        <w:t xml:space="preserve">. </w:t>
      </w:r>
    </w:p>
    <w:p w14:paraId="4FDC0D95" w14:textId="25024EC3" w:rsidR="008525A7" w:rsidRDefault="008525A7" w:rsidP="008525A7">
      <w:pPr>
        <w:pStyle w:val="Heading2"/>
        <w:suppressAutoHyphens/>
      </w:pPr>
      <w:bookmarkStart w:id="490" w:name="_Toc164237829"/>
      <w:bookmarkStart w:id="491" w:name="_Toc164237901"/>
      <w:bookmarkStart w:id="492" w:name="_Toc164237973"/>
      <w:bookmarkStart w:id="493" w:name="_Toc164238045"/>
      <w:bookmarkStart w:id="494" w:name="_Toc164238117"/>
      <w:bookmarkStart w:id="495" w:name="_Toc164238189"/>
      <w:bookmarkStart w:id="496" w:name="_Toc164243115"/>
      <w:bookmarkStart w:id="497" w:name="_Toc164322271"/>
      <w:bookmarkStart w:id="498" w:name="_Toc164322352"/>
      <w:bookmarkStart w:id="499" w:name="_Toc212014416"/>
      <w:bookmarkEnd w:id="490"/>
      <w:bookmarkEnd w:id="491"/>
      <w:bookmarkEnd w:id="492"/>
      <w:bookmarkEnd w:id="493"/>
      <w:bookmarkEnd w:id="494"/>
      <w:bookmarkEnd w:id="495"/>
      <w:bookmarkEnd w:id="496"/>
      <w:bookmarkEnd w:id="497"/>
      <w:bookmarkEnd w:id="498"/>
      <w:r>
        <w:t>Ship Loss of Propulsion</w:t>
      </w:r>
      <w:bookmarkEnd w:id="499"/>
    </w:p>
    <w:p w14:paraId="69130956" w14:textId="77777777" w:rsidR="008525A7" w:rsidRDefault="008525A7" w:rsidP="008525A7">
      <w:pPr>
        <w:pStyle w:val="Heading2separationline"/>
      </w:pPr>
    </w:p>
    <w:p w14:paraId="7D5E5E08" w14:textId="6C56E3C8" w:rsidR="008525A7" w:rsidRPr="008525A7" w:rsidRDefault="008525A7" w:rsidP="004502EA">
      <w:pPr>
        <w:pStyle w:val="BodyText"/>
      </w:pPr>
      <w:r>
        <w:t xml:space="preserve">Sufficient margin between OREI and shipping lanes should be maintained to mitigate the risk of vessels losing power/propulsion and drifting into the developed area. The </w:t>
      </w:r>
      <w:ins w:id="500" w:author="Christina Schneider" w:date="2025-10-21T16:46:00Z">
        <w:r w:rsidR="0047504B">
          <w:t>n</w:t>
        </w:r>
      </w:ins>
      <w:del w:id="501" w:author="Christina Schneider" w:date="2025-10-21T16:46:00Z">
        <w:r w:rsidDel="0047504B">
          <w:delText>N</w:delText>
        </w:r>
      </w:del>
      <w:r>
        <w:t xml:space="preserve">ational </w:t>
      </w:r>
      <w:ins w:id="502" w:author="Christina Schneider" w:date="2025-10-21T16:46:00Z">
        <w:r w:rsidR="0047504B">
          <w:t>c</w:t>
        </w:r>
      </w:ins>
      <w:del w:id="503" w:author="Christina Schneider" w:date="2025-10-21T16:46:00Z">
        <w:r w:rsidDel="0047504B">
          <w:delText>C</w:delText>
        </w:r>
      </w:del>
      <w:r>
        <w:t xml:space="preserve">ompetent </w:t>
      </w:r>
      <w:ins w:id="504" w:author="Christina Schneider" w:date="2025-10-21T16:46:00Z">
        <w:r w:rsidR="0047504B">
          <w:t>a</w:t>
        </w:r>
      </w:ins>
      <w:del w:id="505" w:author="Christina Schneider" w:date="2025-10-21T16:46:00Z">
        <w:r w:rsidDel="0047504B">
          <w:delText>A</w:delText>
        </w:r>
      </w:del>
      <w:r>
        <w:t xml:space="preserve">uthority should advise the developers on the required safe distance, or potential other mitigation like </w:t>
      </w:r>
      <w:ins w:id="506" w:author="Christina Schneider" w:date="2025-10-21T16:46:00Z">
        <w:r w:rsidR="0047504B">
          <w:t>e</w:t>
        </w:r>
      </w:ins>
      <w:del w:id="507" w:author="Christina Schneider" w:date="2025-10-21T16:46:00Z">
        <w:r w:rsidDel="0047504B">
          <w:delText>E</w:delText>
        </w:r>
      </w:del>
      <w:r>
        <w:t xml:space="preserve">mergency </w:t>
      </w:r>
      <w:ins w:id="508" w:author="Christina Schneider" w:date="2025-10-21T16:46:00Z">
        <w:r w:rsidR="0047504B">
          <w:t>r</w:t>
        </w:r>
      </w:ins>
      <w:del w:id="509" w:author="Christina Schneider" w:date="2025-10-21T16:46:00Z">
        <w:r w:rsidDel="0047504B">
          <w:delText>R</w:delText>
        </w:r>
      </w:del>
      <w:r>
        <w:t xml:space="preserve">esponse </w:t>
      </w:r>
      <w:ins w:id="510" w:author="Christina Schneider" w:date="2025-10-21T16:46:00Z">
        <w:r w:rsidR="0047504B">
          <w:t>v</w:t>
        </w:r>
      </w:ins>
      <w:del w:id="511" w:author="Christina Schneider" w:date="2025-10-21T16:46:00Z">
        <w:r w:rsidDel="0047504B">
          <w:delText>V</w:delText>
        </w:r>
      </w:del>
      <w:r>
        <w:t xml:space="preserve">essels, on a </w:t>
      </w:r>
      <w:proofErr w:type="gramStart"/>
      <w:r>
        <w:t>case by case</w:t>
      </w:r>
      <w:proofErr w:type="gramEnd"/>
      <w:r>
        <w:t xml:space="preserve"> basis for the development.</w:t>
      </w:r>
    </w:p>
    <w:p w14:paraId="537F30D7" w14:textId="67963F01" w:rsidR="00D15A11" w:rsidRDefault="00842936" w:rsidP="004502EA">
      <w:pPr>
        <w:pStyle w:val="Heading2"/>
        <w:suppressAutoHyphens/>
      </w:pPr>
      <w:bookmarkStart w:id="512" w:name="_Toc164237830"/>
      <w:bookmarkStart w:id="513" w:name="_Toc164237902"/>
      <w:bookmarkStart w:id="514" w:name="_Toc164237974"/>
      <w:bookmarkStart w:id="515" w:name="_Toc164238046"/>
      <w:bookmarkStart w:id="516" w:name="_Toc164238118"/>
      <w:bookmarkStart w:id="517" w:name="_Toc164238190"/>
      <w:bookmarkStart w:id="518" w:name="_Toc164243116"/>
      <w:bookmarkStart w:id="519" w:name="_Toc164322272"/>
      <w:bookmarkStart w:id="520" w:name="_Toc164322353"/>
      <w:bookmarkStart w:id="521" w:name="_Toc164323793"/>
      <w:bookmarkStart w:id="522" w:name="_Toc164237831"/>
      <w:bookmarkStart w:id="523" w:name="_Toc164237903"/>
      <w:bookmarkStart w:id="524" w:name="_Toc164237975"/>
      <w:bookmarkStart w:id="525" w:name="_Toc164238047"/>
      <w:bookmarkStart w:id="526" w:name="_Toc164238119"/>
      <w:bookmarkStart w:id="527" w:name="_Toc164238191"/>
      <w:bookmarkStart w:id="528" w:name="_Toc164243117"/>
      <w:bookmarkStart w:id="529" w:name="_Toc164322273"/>
      <w:bookmarkStart w:id="530" w:name="_Toc164322354"/>
      <w:bookmarkStart w:id="531" w:name="_Toc164323794"/>
      <w:bookmarkStart w:id="532" w:name="_Toc164237832"/>
      <w:bookmarkStart w:id="533" w:name="_Toc164237904"/>
      <w:bookmarkStart w:id="534" w:name="_Toc164237976"/>
      <w:bookmarkStart w:id="535" w:name="_Toc164238048"/>
      <w:bookmarkStart w:id="536" w:name="_Toc164238120"/>
      <w:bookmarkStart w:id="537" w:name="_Toc164238192"/>
      <w:bookmarkStart w:id="538" w:name="_Toc164243118"/>
      <w:bookmarkStart w:id="539" w:name="_Toc164322274"/>
      <w:bookmarkStart w:id="540" w:name="_Toc164322355"/>
      <w:bookmarkStart w:id="541" w:name="_Toc164323795"/>
      <w:bookmarkStart w:id="542" w:name="_Toc164237833"/>
      <w:bookmarkStart w:id="543" w:name="_Toc164237905"/>
      <w:bookmarkStart w:id="544" w:name="_Toc164237977"/>
      <w:bookmarkStart w:id="545" w:name="_Toc164238049"/>
      <w:bookmarkStart w:id="546" w:name="_Toc164238121"/>
      <w:bookmarkStart w:id="547" w:name="_Toc164238193"/>
      <w:bookmarkStart w:id="548" w:name="_Toc164243119"/>
      <w:bookmarkStart w:id="549" w:name="_Toc164322275"/>
      <w:bookmarkStart w:id="550" w:name="_Toc164322356"/>
      <w:bookmarkStart w:id="551" w:name="_Toc164323796"/>
      <w:bookmarkStart w:id="552" w:name="_Toc164237834"/>
      <w:bookmarkStart w:id="553" w:name="_Toc164237906"/>
      <w:bookmarkStart w:id="554" w:name="_Toc164237978"/>
      <w:bookmarkStart w:id="555" w:name="_Toc164238050"/>
      <w:bookmarkStart w:id="556" w:name="_Toc164238122"/>
      <w:bookmarkStart w:id="557" w:name="_Toc164238194"/>
      <w:bookmarkStart w:id="558" w:name="_Toc164243120"/>
      <w:bookmarkStart w:id="559" w:name="_Toc164322276"/>
      <w:bookmarkStart w:id="560" w:name="_Toc164322357"/>
      <w:bookmarkStart w:id="561" w:name="_Toc164323797"/>
      <w:bookmarkStart w:id="562" w:name="_Toc212014417"/>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lastRenderedPageBreak/>
        <w:t>Collisions, Allisions and Groundings</w:t>
      </w:r>
      <w:bookmarkEnd w:id="562"/>
    </w:p>
    <w:p w14:paraId="13276956" w14:textId="77777777" w:rsidR="00BD3873" w:rsidRPr="00BD3873" w:rsidRDefault="00BD3873" w:rsidP="00BD3873">
      <w:pPr>
        <w:pStyle w:val="Heading2separationline"/>
      </w:pPr>
    </w:p>
    <w:p w14:paraId="1F594F2A" w14:textId="74CE8A49" w:rsidR="00D15A11" w:rsidRDefault="00D15A11" w:rsidP="00D15A11">
      <w:pPr>
        <w:pStyle w:val="BodyText"/>
      </w:pPr>
      <w:r>
        <w:t>The establishment of OREI will increase the risk of collision, allision and possibly grounding in the area.</w:t>
      </w:r>
    </w:p>
    <w:p w14:paraId="1A504460" w14:textId="4A4966F0" w:rsidR="00D15A11" w:rsidRPr="00D15A11" w:rsidRDefault="00014D5C" w:rsidP="004502EA">
      <w:pPr>
        <w:pStyle w:val="BodyText"/>
      </w:pPr>
      <w:r>
        <w:t>Relevant</w:t>
      </w:r>
      <w:r w:rsidR="00D15A11">
        <w:t xml:space="preserve"> </w:t>
      </w:r>
      <w:ins w:id="563" w:author="Christina Schneider" w:date="2025-10-21T16:48:00Z">
        <w:r w:rsidR="0093094E">
          <w:t>a</w:t>
        </w:r>
      </w:ins>
      <w:del w:id="564" w:author="Christina Schneider" w:date="2025-10-21T16:48:00Z">
        <w:r w:rsidR="00D15A11" w:rsidDel="0093094E">
          <w:delText>A</w:delText>
        </w:r>
      </w:del>
      <w:r w:rsidR="00D15A11">
        <w:t xml:space="preserve">uthorities and </w:t>
      </w:r>
      <w:ins w:id="565" w:author="Christina Schneider" w:date="2025-10-21T16:48:00Z">
        <w:r w:rsidR="0093094E">
          <w:t>d</w:t>
        </w:r>
      </w:ins>
      <w:del w:id="566" w:author="Christina Schneider" w:date="2025-10-21T16:48:00Z">
        <w:r w:rsidR="00D15A11" w:rsidDel="0093094E">
          <w:delText>D</w:delText>
        </w:r>
      </w:del>
      <w:r w:rsidR="00D15A11">
        <w:t xml:space="preserve">evelopers should have, and regularly review, plans for reacting to accidents including collisions, allisions and groundings. </w:t>
      </w:r>
    </w:p>
    <w:p w14:paraId="595A1942" w14:textId="517AC00A" w:rsidR="00D436E2" w:rsidRDefault="00E90AEF" w:rsidP="00D436E2">
      <w:pPr>
        <w:pStyle w:val="Heading1"/>
      </w:pPr>
      <w:bookmarkStart w:id="567" w:name="_Toc212014418"/>
      <w:r>
        <w:t>MARINE SPATIAL PLANNING</w:t>
      </w:r>
      <w:bookmarkEnd w:id="567"/>
    </w:p>
    <w:p w14:paraId="7087E77E" w14:textId="77777777" w:rsidR="00D436E2" w:rsidRDefault="00D436E2" w:rsidP="00D436E2">
      <w:pPr>
        <w:pStyle w:val="Heading1separationline"/>
      </w:pPr>
    </w:p>
    <w:p w14:paraId="39F689F2" w14:textId="4325927D" w:rsidR="00D436E2" w:rsidRPr="004D4FAE" w:rsidRDefault="00D436E2" w:rsidP="00BD3873">
      <w:pPr>
        <w:pStyle w:val="BodyText"/>
      </w:pPr>
      <w:r w:rsidRPr="004D4FAE">
        <w:t>As per the Intergovernmental Oceanographic Commission (IOC) of</w:t>
      </w:r>
      <w:del w:id="568" w:author="IH - DT - DNV - Chefe da Divisão de Navegação" w:date="2025-10-22T11:33:00Z">
        <w:r w:rsidRPr="004D4FAE" w:rsidDel="00580563">
          <w:delText> </w:delText>
        </w:r>
      </w:del>
      <w:ins w:id="569" w:author="IH - DT - DNV - Chefe da Divisão de Navegação" w:date="2025-10-22T11:33:00Z">
        <w:r w:rsidR="00580563">
          <w:t xml:space="preserve"> </w:t>
        </w:r>
      </w:ins>
      <w:r w:rsidRPr="004D4FAE">
        <w:t>UNESCO (2009), Maritime S</w:t>
      </w:r>
      <w:r w:rsidR="00F51412">
        <w:t>patial</w:t>
      </w:r>
      <w:r w:rsidRPr="004D4FAE">
        <w:t xml:space="preserve"> Planning is defined as a public process of analysing and allocating the spatial and</w:t>
      </w:r>
      <w:del w:id="570" w:author="IH - DT - DNV - Chefe da Divisão de Navegação" w:date="2025-10-22T11:33:00Z">
        <w:r w:rsidRPr="004D4FAE" w:rsidDel="00580563">
          <w:delText> </w:delText>
        </w:r>
      </w:del>
      <w:ins w:id="571" w:author="IH - DT - DNV - Chefe da Divisão de Navegação" w:date="2025-10-22T11:33:00Z">
        <w:r w:rsidR="00580563">
          <w:t xml:space="preserve"> </w:t>
        </w:r>
      </w:ins>
      <w:r w:rsidRPr="004D4FAE">
        <w:t>temporal distribution of human activities in marine areas to achieve ecological, economic and social objectives specified through a</w:t>
      </w:r>
      <w:del w:id="572" w:author="IH - DT - DNV - Chefe da Divisão de Navegação" w:date="2025-10-22T11:33:00Z">
        <w:r w:rsidRPr="004D4FAE" w:rsidDel="00580563">
          <w:delText> </w:delText>
        </w:r>
      </w:del>
      <w:ins w:id="573" w:author="IH - DT - DNV - Chefe da Divisão de Navegação" w:date="2025-10-22T11:33:00Z">
        <w:r w:rsidR="00580563">
          <w:t xml:space="preserve"> </w:t>
        </w:r>
      </w:ins>
      <w:r w:rsidRPr="004D4FAE">
        <w:t>political process.</w:t>
      </w:r>
    </w:p>
    <w:p w14:paraId="019E87F4" w14:textId="370BE456" w:rsidR="00D436E2" w:rsidRPr="004D4FAE" w:rsidRDefault="00D436E2" w:rsidP="00BD3873">
      <w:pPr>
        <w:pStyle w:val="BodyText"/>
        <w:rPr>
          <w:rFonts w:cstheme="minorHAnsi"/>
        </w:rPr>
      </w:pPr>
      <w:r w:rsidRPr="004D4FAE">
        <w:t>The main purpose of Marine Spatial Planning is to achieve a balance between navigational safety, environmental protection, economic effects and communication (information management) (</w:t>
      </w:r>
      <w:r w:rsidRPr="004D4FAE">
        <w:rPr>
          <w:rFonts w:cstheme="minorHAnsi"/>
        </w:rPr>
        <w:t>R-1010 The Involvement of Maritime Authorities in Marine Spatial Planning (MSP)).</w:t>
      </w:r>
    </w:p>
    <w:p w14:paraId="56964806" w14:textId="1AE54425" w:rsidR="00D436E2" w:rsidRPr="00BD3873" w:rsidRDefault="00D436E2" w:rsidP="00BD3873">
      <w:pPr>
        <w:pStyle w:val="BodyText"/>
        <w:rPr>
          <w:rFonts w:cstheme="minorHAnsi"/>
          <w:iCs/>
        </w:rPr>
      </w:pPr>
      <w:r w:rsidRPr="004D4FAE">
        <w:t xml:space="preserve">Specific navigational concerns should be considered when assessing the impact on existing marine traffic routeing and navigational safety caused by offshore developments </w:t>
      </w:r>
      <w:r w:rsidRPr="004D4FAE">
        <w:rPr>
          <w:rFonts w:cstheme="minorHAnsi"/>
        </w:rPr>
        <w:t>(</w:t>
      </w:r>
      <w:r w:rsidR="003C08AC">
        <w:rPr>
          <w:rFonts w:cstheme="minorHAnsi"/>
        </w:rPr>
        <w:t xml:space="preserve">IALA Guideline </w:t>
      </w:r>
      <w:r w:rsidRPr="004502EA">
        <w:rPr>
          <w:rFonts w:cstheme="minorHAnsi"/>
          <w:iCs/>
        </w:rPr>
        <w:t>G1121 Navigational Safety within Marine Spatial Planning</w:t>
      </w:r>
      <w:r w:rsidRPr="003C08AC">
        <w:rPr>
          <w:rFonts w:cstheme="minorHAnsi"/>
          <w:iCs/>
        </w:rPr>
        <w:t>).</w:t>
      </w:r>
    </w:p>
    <w:p w14:paraId="5E55F79A" w14:textId="5F03AC90" w:rsidR="00D436E2" w:rsidRDefault="00D436E2" w:rsidP="00BD3873">
      <w:pPr>
        <w:pStyle w:val="BodyText"/>
        <w:rPr>
          <w:rFonts w:cstheme="minorHAnsi"/>
          <w:shd w:val="clear" w:color="auto" w:fill="FFFFFF"/>
        </w:rPr>
      </w:pPr>
      <w:r w:rsidRPr="004D4FAE">
        <w:rPr>
          <w:rFonts w:cstheme="minorHAnsi"/>
          <w:shd w:val="clear" w:color="auto" w:fill="FFFFFF"/>
        </w:rPr>
        <w:t xml:space="preserve">A formal, national </w:t>
      </w:r>
      <w:r w:rsidR="00D74425">
        <w:rPr>
          <w:rFonts w:cstheme="minorHAnsi"/>
          <w:shd w:val="clear" w:color="auto" w:fill="FFFFFF"/>
        </w:rPr>
        <w:t xml:space="preserve">and multi-lateral </w:t>
      </w:r>
      <w:r w:rsidRPr="004D4FAE">
        <w:rPr>
          <w:rFonts w:cstheme="minorHAnsi"/>
          <w:shd w:val="clear" w:color="auto" w:fill="FFFFFF"/>
        </w:rPr>
        <w:t xml:space="preserve">Marine Spatial Planning process is important, as it can bring together multiple </w:t>
      </w:r>
      <w:r w:rsidR="00D74425">
        <w:rPr>
          <w:rFonts w:cstheme="minorHAnsi"/>
          <w:shd w:val="clear" w:color="auto" w:fill="FFFFFF"/>
        </w:rPr>
        <w:t>stakeholders</w:t>
      </w:r>
      <w:r w:rsidRPr="004D4FAE">
        <w:rPr>
          <w:rFonts w:cstheme="minorHAnsi"/>
          <w:shd w:val="clear" w:color="auto" w:fill="FFFFFF"/>
        </w:rPr>
        <w:t xml:space="preserve">, such as </w:t>
      </w:r>
      <w:r w:rsidR="00D74425" w:rsidRPr="004D4FAE">
        <w:rPr>
          <w:rFonts w:cstheme="minorHAnsi"/>
          <w:shd w:val="clear" w:color="auto" w:fill="FFFFFF"/>
        </w:rPr>
        <w:t>government</w:t>
      </w:r>
      <w:r w:rsidR="00D74425">
        <w:rPr>
          <w:rFonts w:cstheme="minorHAnsi"/>
          <w:shd w:val="clear" w:color="auto" w:fill="FFFFFF"/>
        </w:rPr>
        <w:t>s</w:t>
      </w:r>
      <w:r w:rsidR="00D74425" w:rsidRPr="004D4FAE">
        <w:rPr>
          <w:rFonts w:cstheme="minorHAnsi"/>
          <w:shd w:val="clear" w:color="auto" w:fill="FFFFFF"/>
        </w:rPr>
        <w:t xml:space="preserve">, </w:t>
      </w:r>
      <w:r w:rsidRPr="004D4FAE">
        <w:rPr>
          <w:rFonts w:cstheme="minorHAnsi"/>
          <w:shd w:val="clear" w:color="auto" w:fill="FFFFFF"/>
        </w:rPr>
        <w:t xml:space="preserve">shipping, </w:t>
      </w:r>
      <w:r w:rsidR="00D74425">
        <w:rPr>
          <w:rFonts w:cstheme="minorHAnsi"/>
          <w:shd w:val="clear" w:color="auto" w:fill="FFFFFF"/>
        </w:rPr>
        <w:t>OREI</w:t>
      </w:r>
      <w:r w:rsidRPr="004D4FAE">
        <w:rPr>
          <w:rFonts w:cstheme="minorHAnsi"/>
          <w:shd w:val="clear" w:color="auto" w:fill="FFFFFF"/>
        </w:rPr>
        <w:t>, aquaculture, fishing, conservation and recreation</w:t>
      </w:r>
      <w:r w:rsidR="00D74425">
        <w:rPr>
          <w:rFonts w:cstheme="minorHAnsi"/>
          <w:shd w:val="clear" w:color="auto" w:fill="FFFFFF"/>
        </w:rPr>
        <w:t>al users</w:t>
      </w:r>
      <w:r w:rsidRPr="004D4FAE">
        <w:rPr>
          <w:rFonts w:cstheme="minorHAnsi"/>
          <w:shd w:val="clear" w:color="auto" w:fill="FFFFFF"/>
        </w:rPr>
        <w:t>, to make informed, coordinated decisions on how to use marine resources sustainably and reduce conflict between users.</w:t>
      </w:r>
      <w:r w:rsidR="00D74425">
        <w:rPr>
          <w:rFonts w:cstheme="minorHAnsi"/>
          <w:shd w:val="clear" w:color="auto" w:fill="FFFFFF"/>
        </w:rPr>
        <w:t xml:space="preserve"> </w:t>
      </w:r>
    </w:p>
    <w:p w14:paraId="219102BB" w14:textId="0B856F5F" w:rsidR="003B49B6" w:rsidRDefault="003B49B6" w:rsidP="00111340">
      <w:pPr>
        <w:pStyle w:val="Heading2"/>
        <w:numPr>
          <w:ilvl w:val="1"/>
          <w:numId w:val="8"/>
        </w:numPr>
      </w:pPr>
      <w:bookmarkStart w:id="574" w:name="_Toc212014419"/>
      <w:r>
        <w:t xml:space="preserve">Freedom of Navigation and Innocent </w:t>
      </w:r>
      <w:r w:rsidR="00E90AEF">
        <w:t>P</w:t>
      </w:r>
      <w:r>
        <w:t>assage</w:t>
      </w:r>
      <w:bookmarkEnd w:id="574"/>
    </w:p>
    <w:p w14:paraId="532288EA" w14:textId="77777777" w:rsidR="003B49B6" w:rsidRDefault="003B49B6" w:rsidP="003B49B6">
      <w:pPr>
        <w:pStyle w:val="Heading2separationline"/>
        <w:outlineLvl w:val="1"/>
      </w:pPr>
    </w:p>
    <w:p w14:paraId="1F905FD2" w14:textId="49D5F4B3" w:rsidR="003B49B6" w:rsidRDefault="003B49B6" w:rsidP="003B49B6">
      <w:pPr>
        <w:pStyle w:val="BodyText"/>
      </w:pPr>
      <w:r>
        <w:t xml:space="preserve">Part V of UNCLOS is about the </w:t>
      </w:r>
      <w:commentRangeStart w:id="575"/>
      <w:del w:id="576" w:author="IH - DT - DNV - Chefe da Divisão de Navegação" w:date="2025-10-22T11:34:00Z">
        <w:r w:rsidR="008257D2" w:rsidDel="00580563">
          <w:delText>Exclusive Economic Zone (</w:delText>
        </w:r>
      </w:del>
      <w:r>
        <w:t>EEZ</w:t>
      </w:r>
      <w:commentRangeEnd w:id="575"/>
      <w:r w:rsidR="00580563">
        <w:rPr>
          <w:rStyle w:val="CommentReference"/>
        </w:rPr>
        <w:commentReference w:id="575"/>
      </w:r>
      <w:del w:id="577" w:author="IH - DT - DNV - Chefe da Divisão de Navegação" w:date="2025-10-22T11:34:00Z">
        <w:r w:rsidR="008257D2" w:rsidDel="00580563">
          <w:delText>)</w:delText>
        </w:r>
      </w:del>
      <w:r>
        <w:t xml:space="preserve"> and amongst others addressing issues about rights, jurisdiction and duties of the coastal states. This actively interacts with Marine Spatial Planning and therefore OREI</w:t>
      </w:r>
      <w:r w:rsidR="008257D2">
        <w:t>.</w:t>
      </w:r>
      <w:r w:rsidR="008257D2" w:rsidRPr="008257D2">
        <w:t xml:space="preserve"> </w:t>
      </w:r>
      <w:r w:rsidR="008257D2">
        <w:t>This is more specifically addressed in art 60.</w:t>
      </w:r>
    </w:p>
    <w:p w14:paraId="6EEB4FB3" w14:textId="747B3B04" w:rsidR="003B49B6" w:rsidRDefault="003B49B6" w:rsidP="003B49B6">
      <w:pPr>
        <w:pStyle w:val="BodyText"/>
      </w:pPr>
      <w:r>
        <w:t>UNCLOS contains section</w:t>
      </w:r>
      <w:r w:rsidR="008257D2">
        <w:t>s</w:t>
      </w:r>
      <w:r>
        <w:t xml:space="preserve"> addressing the principles, rights and requirements of freedom of navigation and innocent passage. </w:t>
      </w:r>
    </w:p>
    <w:p w14:paraId="545D65EF" w14:textId="77777777" w:rsidR="003B49B6" w:rsidRDefault="003B49B6" w:rsidP="003B49B6">
      <w:pPr>
        <w:pStyle w:val="BodyText"/>
      </w:pPr>
      <w:r>
        <w:t>IALA members recognise the need to identify what is a “recognised sea lane” and interpretation differs globally.</w:t>
      </w:r>
    </w:p>
    <w:p w14:paraId="2308BE97" w14:textId="68C495FC" w:rsidR="00D436E2" w:rsidRPr="004D4FAE" w:rsidRDefault="003B49B6" w:rsidP="004502EA">
      <w:pPr>
        <w:pStyle w:val="BodyText"/>
        <w:rPr>
          <w:rFonts w:cstheme="minorHAnsi"/>
        </w:rPr>
      </w:pPr>
      <w:r>
        <w:t>“</w:t>
      </w:r>
      <w:r w:rsidR="00014D5C">
        <w:t>R</w:t>
      </w:r>
      <w:r>
        <w:t xml:space="preserve">ecognised sea lanes” </w:t>
      </w:r>
      <w:r w:rsidR="00F51412">
        <w:t>c</w:t>
      </w:r>
      <w:r>
        <w:t>ould include, but not be limited to, shipping routes linking recognised IMO routeing measures, historical routes along nations coastal water and between nations primarily used by commercial shipping.</w:t>
      </w:r>
    </w:p>
    <w:p w14:paraId="733E6D8B" w14:textId="0192AD6D" w:rsidR="00854BCE" w:rsidRPr="00F55AD7" w:rsidRDefault="0002318C" w:rsidP="00CB1D11">
      <w:pPr>
        <w:pStyle w:val="Heading1"/>
        <w:suppressAutoHyphens/>
        <w:rPr>
          <w:caps w:val="0"/>
        </w:rPr>
      </w:pPr>
      <w:bookmarkStart w:id="578" w:name="_Toc164237838"/>
      <w:bookmarkStart w:id="579" w:name="_Toc164237910"/>
      <w:bookmarkStart w:id="580" w:name="_Toc164237982"/>
      <w:bookmarkStart w:id="581" w:name="_Toc164238054"/>
      <w:bookmarkStart w:id="582" w:name="_Toc164238126"/>
      <w:bookmarkStart w:id="583" w:name="_Toc164238198"/>
      <w:bookmarkStart w:id="584" w:name="_Toc164243124"/>
      <w:bookmarkStart w:id="585" w:name="_Toc164322280"/>
      <w:bookmarkStart w:id="586" w:name="_Toc164322361"/>
      <w:bookmarkStart w:id="587" w:name="_Toc164323801"/>
      <w:bookmarkStart w:id="588" w:name="_Toc164237839"/>
      <w:bookmarkStart w:id="589" w:name="_Toc164237911"/>
      <w:bookmarkStart w:id="590" w:name="_Toc164237983"/>
      <w:bookmarkStart w:id="591" w:name="_Toc164238055"/>
      <w:bookmarkStart w:id="592" w:name="_Toc164238127"/>
      <w:bookmarkStart w:id="593" w:name="_Toc164238199"/>
      <w:bookmarkStart w:id="594" w:name="_Toc164243125"/>
      <w:bookmarkStart w:id="595" w:name="_Toc164322281"/>
      <w:bookmarkStart w:id="596" w:name="_Toc164322362"/>
      <w:bookmarkStart w:id="597" w:name="_Toc164323802"/>
      <w:bookmarkStart w:id="598" w:name="_Toc164237840"/>
      <w:bookmarkStart w:id="599" w:name="_Toc164237912"/>
      <w:bookmarkStart w:id="600" w:name="_Toc164237984"/>
      <w:bookmarkStart w:id="601" w:name="_Toc164238056"/>
      <w:bookmarkStart w:id="602" w:name="_Toc164238128"/>
      <w:bookmarkStart w:id="603" w:name="_Toc164238200"/>
      <w:bookmarkStart w:id="604" w:name="_Toc164243126"/>
      <w:bookmarkStart w:id="605" w:name="_Toc164322282"/>
      <w:bookmarkStart w:id="606" w:name="_Toc164322363"/>
      <w:bookmarkStart w:id="607" w:name="_Toc164323803"/>
      <w:bookmarkStart w:id="608" w:name="_Toc164237841"/>
      <w:bookmarkStart w:id="609" w:name="_Toc164237913"/>
      <w:bookmarkStart w:id="610" w:name="_Toc164237985"/>
      <w:bookmarkStart w:id="611" w:name="_Toc164238057"/>
      <w:bookmarkStart w:id="612" w:name="_Toc164238129"/>
      <w:bookmarkStart w:id="613" w:name="_Toc164238201"/>
      <w:bookmarkStart w:id="614" w:name="_Toc164243127"/>
      <w:bookmarkStart w:id="615" w:name="_Toc164322283"/>
      <w:bookmarkStart w:id="616" w:name="_Toc164322364"/>
      <w:bookmarkStart w:id="617" w:name="_Toc164323804"/>
      <w:bookmarkStart w:id="618" w:name="_Toc164237842"/>
      <w:bookmarkStart w:id="619" w:name="_Toc164237914"/>
      <w:bookmarkStart w:id="620" w:name="_Toc164237986"/>
      <w:bookmarkStart w:id="621" w:name="_Toc164238058"/>
      <w:bookmarkStart w:id="622" w:name="_Toc164238130"/>
      <w:bookmarkStart w:id="623" w:name="_Toc164238202"/>
      <w:bookmarkStart w:id="624" w:name="_Toc164243128"/>
      <w:bookmarkStart w:id="625" w:name="_Toc164322284"/>
      <w:bookmarkStart w:id="626" w:name="_Toc164322365"/>
      <w:bookmarkStart w:id="627" w:name="_Toc164323805"/>
      <w:bookmarkStart w:id="628" w:name="_Toc164237843"/>
      <w:bookmarkStart w:id="629" w:name="_Toc164237915"/>
      <w:bookmarkStart w:id="630" w:name="_Toc164237987"/>
      <w:bookmarkStart w:id="631" w:name="_Toc164238059"/>
      <w:bookmarkStart w:id="632" w:name="_Toc164238131"/>
      <w:bookmarkStart w:id="633" w:name="_Toc164238203"/>
      <w:bookmarkStart w:id="634" w:name="_Toc164243129"/>
      <w:bookmarkStart w:id="635" w:name="_Toc164322285"/>
      <w:bookmarkStart w:id="636" w:name="_Toc164322366"/>
      <w:bookmarkStart w:id="637" w:name="_Toc164323806"/>
      <w:bookmarkStart w:id="638" w:name="_Toc164237844"/>
      <w:bookmarkStart w:id="639" w:name="_Toc164237916"/>
      <w:bookmarkStart w:id="640" w:name="_Toc164237988"/>
      <w:bookmarkStart w:id="641" w:name="_Toc164238060"/>
      <w:bookmarkStart w:id="642" w:name="_Toc164238132"/>
      <w:bookmarkStart w:id="643" w:name="_Toc164238204"/>
      <w:bookmarkStart w:id="644" w:name="_Toc164243130"/>
      <w:bookmarkStart w:id="645" w:name="_Toc164322286"/>
      <w:bookmarkStart w:id="646" w:name="_Toc164322367"/>
      <w:bookmarkStart w:id="647" w:name="_Toc164323807"/>
      <w:bookmarkStart w:id="648" w:name="_Toc164237845"/>
      <w:bookmarkStart w:id="649" w:name="_Toc164237917"/>
      <w:bookmarkStart w:id="650" w:name="_Toc164237989"/>
      <w:bookmarkStart w:id="651" w:name="_Toc164238061"/>
      <w:bookmarkStart w:id="652" w:name="_Toc164238133"/>
      <w:bookmarkStart w:id="653" w:name="_Toc164238205"/>
      <w:bookmarkStart w:id="654" w:name="_Toc164243131"/>
      <w:bookmarkStart w:id="655" w:name="_Toc164322287"/>
      <w:bookmarkStart w:id="656" w:name="_Toc164322368"/>
      <w:bookmarkStart w:id="657" w:name="_Toc164323808"/>
      <w:bookmarkStart w:id="658" w:name="_Toc164237846"/>
      <w:bookmarkStart w:id="659" w:name="_Toc164237918"/>
      <w:bookmarkStart w:id="660" w:name="_Toc164237990"/>
      <w:bookmarkStart w:id="661" w:name="_Toc164238062"/>
      <w:bookmarkStart w:id="662" w:name="_Toc164238134"/>
      <w:bookmarkStart w:id="663" w:name="_Toc164238206"/>
      <w:bookmarkStart w:id="664" w:name="_Toc164243132"/>
      <w:bookmarkStart w:id="665" w:name="_Toc164322288"/>
      <w:bookmarkStart w:id="666" w:name="_Toc164322369"/>
      <w:bookmarkStart w:id="667" w:name="_Toc164323809"/>
      <w:bookmarkStart w:id="668" w:name="_Toc164237847"/>
      <w:bookmarkStart w:id="669" w:name="_Toc164237919"/>
      <w:bookmarkStart w:id="670" w:name="_Toc164237991"/>
      <w:bookmarkStart w:id="671" w:name="_Toc164238063"/>
      <w:bookmarkStart w:id="672" w:name="_Toc164238135"/>
      <w:bookmarkStart w:id="673" w:name="_Toc164238207"/>
      <w:bookmarkStart w:id="674" w:name="_Toc164243133"/>
      <w:bookmarkStart w:id="675" w:name="_Toc164322289"/>
      <w:bookmarkStart w:id="676" w:name="_Toc164322370"/>
      <w:bookmarkStart w:id="677" w:name="_Toc164323810"/>
      <w:bookmarkStart w:id="678" w:name="_Toc164237848"/>
      <w:bookmarkStart w:id="679" w:name="_Toc164237920"/>
      <w:bookmarkStart w:id="680" w:name="_Toc164237992"/>
      <w:bookmarkStart w:id="681" w:name="_Toc164238064"/>
      <w:bookmarkStart w:id="682" w:name="_Toc164238136"/>
      <w:bookmarkStart w:id="683" w:name="_Toc164238208"/>
      <w:bookmarkStart w:id="684" w:name="_Toc164243134"/>
      <w:bookmarkStart w:id="685" w:name="_Toc164322290"/>
      <w:bookmarkStart w:id="686" w:name="_Toc164322371"/>
      <w:bookmarkStart w:id="687" w:name="_Toc164323811"/>
      <w:bookmarkStart w:id="688" w:name="_Toc164237849"/>
      <w:bookmarkStart w:id="689" w:name="_Toc164237921"/>
      <w:bookmarkStart w:id="690" w:name="_Toc164237993"/>
      <w:bookmarkStart w:id="691" w:name="_Toc164238065"/>
      <w:bookmarkStart w:id="692" w:name="_Toc164238137"/>
      <w:bookmarkStart w:id="693" w:name="_Toc164238209"/>
      <w:bookmarkStart w:id="694" w:name="_Toc164243135"/>
      <w:bookmarkStart w:id="695" w:name="_Toc164322291"/>
      <w:bookmarkStart w:id="696" w:name="_Toc164322372"/>
      <w:bookmarkStart w:id="697" w:name="_Toc164323812"/>
      <w:bookmarkStart w:id="698" w:name="_Toc164237850"/>
      <w:bookmarkStart w:id="699" w:name="_Toc164237922"/>
      <w:bookmarkStart w:id="700" w:name="_Toc164237994"/>
      <w:bookmarkStart w:id="701" w:name="_Toc164238066"/>
      <w:bookmarkStart w:id="702" w:name="_Toc164238138"/>
      <w:bookmarkStart w:id="703" w:name="_Toc164238210"/>
      <w:bookmarkStart w:id="704" w:name="_Toc164243136"/>
      <w:bookmarkStart w:id="705" w:name="_Toc164322292"/>
      <w:bookmarkStart w:id="706" w:name="_Toc164322373"/>
      <w:bookmarkStart w:id="707" w:name="_Toc164323813"/>
      <w:bookmarkStart w:id="708" w:name="_Toc164237851"/>
      <w:bookmarkStart w:id="709" w:name="_Toc164237923"/>
      <w:bookmarkStart w:id="710" w:name="_Toc164237995"/>
      <w:bookmarkStart w:id="711" w:name="_Toc164238067"/>
      <w:bookmarkStart w:id="712" w:name="_Toc164238139"/>
      <w:bookmarkStart w:id="713" w:name="_Toc164238211"/>
      <w:bookmarkStart w:id="714" w:name="_Toc164243137"/>
      <w:bookmarkStart w:id="715" w:name="_Toc164322293"/>
      <w:bookmarkStart w:id="716" w:name="_Toc164322374"/>
      <w:bookmarkStart w:id="717" w:name="_Toc164323814"/>
      <w:bookmarkStart w:id="718" w:name="_Toc164237852"/>
      <w:bookmarkStart w:id="719" w:name="_Toc164237924"/>
      <w:bookmarkStart w:id="720" w:name="_Toc164237996"/>
      <w:bookmarkStart w:id="721" w:name="_Toc164238068"/>
      <w:bookmarkStart w:id="722" w:name="_Toc164238140"/>
      <w:bookmarkStart w:id="723" w:name="_Toc164238212"/>
      <w:bookmarkStart w:id="724" w:name="_Toc164243138"/>
      <w:bookmarkStart w:id="725" w:name="_Toc164322294"/>
      <w:bookmarkStart w:id="726" w:name="_Toc164322375"/>
      <w:bookmarkStart w:id="727" w:name="_Toc164323815"/>
      <w:bookmarkStart w:id="728" w:name="_Toc164237853"/>
      <w:bookmarkStart w:id="729" w:name="_Toc164237925"/>
      <w:bookmarkStart w:id="730" w:name="_Toc164237997"/>
      <w:bookmarkStart w:id="731" w:name="_Toc164238069"/>
      <w:bookmarkStart w:id="732" w:name="_Toc164238141"/>
      <w:bookmarkStart w:id="733" w:name="_Toc164238213"/>
      <w:bookmarkStart w:id="734" w:name="_Toc164243139"/>
      <w:bookmarkStart w:id="735" w:name="_Toc164322295"/>
      <w:bookmarkStart w:id="736" w:name="_Toc164322376"/>
      <w:bookmarkStart w:id="737" w:name="_Toc164323816"/>
      <w:bookmarkStart w:id="738" w:name="_Toc164237854"/>
      <w:bookmarkStart w:id="739" w:name="_Toc164237926"/>
      <w:bookmarkStart w:id="740" w:name="_Toc164237998"/>
      <w:bookmarkStart w:id="741" w:name="_Toc164238070"/>
      <w:bookmarkStart w:id="742" w:name="_Toc164238142"/>
      <w:bookmarkStart w:id="743" w:name="_Toc164238214"/>
      <w:bookmarkStart w:id="744" w:name="_Toc164243140"/>
      <w:bookmarkStart w:id="745" w:name="_Toc164322296"/>
      <w:bookmarkStart w:id="746" w:name="_Toc164322377"/>
      <w:bookmarkStart w:id="747" w:name="_Toc164323817"/>
      <w:bookmarkStart w:id="748" w:name="_Toc164237855"/>
      <w:bookmarkStart w:id="749" w:name="_Toc164237927"/>
      <w:bookmarkStart w:id="750" w:name="_Toc164237999"/>
      <w:bookmarkStart w:id="751" w:name="_Toc164238071"/>
      <w:bookmarkStart w:id="752" w:name="_Toc164238143"/>
      <w:bookmarkStart w:id="753" w:name="_Toc164238215"/>
      <w:bookmarkStart w:id="754" w:name="_Toc164243141"/>
      <w:bookmarkStart w:id="755" w:name="_Toc164322297"/>
      <w:bookmarkStart w:id="756" w:name="_Toc164322378"/>
      <w:bookmarkStart w:id="757" w:name="_Toc164323818"/>
      <w:bookmarkStart w:id="758" w:name="_Toc164237856"/>
      <w:bookmarkStart w:id="759" w:name="_Toc164237928"/>
      <w:bookmarkStart w:id="760" w:name="_Toc164238000"/>
      <w:bookmarkStart w:id="761" w:name="_Toc164238072"/>
      <w:bookmarkStart w:id="762" w:name="_Toc164238144"/>
      <w:bookmarkStart w:id="763" w:name="_Toc164238216"/>
      <w:bookmarkStart w:id="764" w:name="_Toc164243142"/>
      <w:bookmarkStart w:id="765" w:name="_Toc164322298"/>
      <w:bookmarkStart w:id="766" w:name="_Toc164322379"/>
      <w:bookmarkStart w:id="767" w:name="_Toc164323819"/>
      <w:bookmarkStart w:id="768" w:name="_Toc212014420"/>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rPr>
          <w:caps w:val="0"/>
        </w:rPr>
        <w:t>OTHER CONSIDERATIONS</w:t>
      </w:r>
      <w:bookmarkEnd w:id="768"/>
    </w:p>
    <w:p w14:paraId="3CFD6FF2" w14:textId="77777777" w:rsidR="00646AFD" w:rsidRPr="00F55AD7" w:rsidRDefault="00646AFD" w:rsidP="00CB1D11">
      <w:pPr>
        <w:pStyle w:val="Heading1separationline"/>
        <w:suppressAutoHyphens/>
      </w:pPr>
    </w:p>
    <w:p w14:paraId="169D1E03" w14:textId="7DB8453A" w:rsidR="00AD12E6" w:rsidRDefault="008525A7" w:rsidP="00DE2D87">
      <w:pPr>
        <w:pStyle w:val="Heading2"/>
      </w:pPr>
      <w:bookmarkStart w:id="769" w:name="_Toc212014421"/>
      <w:bookmarkStart w:id="770" w:name="_Hlk59202516"/>
      <w:r>
        <w:t>Maritime Autonomous Su</w:t>
      </w:r>
      <w:r w:rsidR="00A10AB5">
        <w:t>r</w:t>
      </w:r>
      <w:r>
        <w:t>face Ships (MASS)</w:t>
      </w:r>
      <w:bookmarkEnd w:id="769"/>
    </w:p>
    <w:p w14:paraId="412EE22E" w14:textId="77777777" w:rsidR="004D4FAE" w:rsidRDefault="004D4FAE" w:rsidP="004D4FAE">
      <w:pPr>
        <w:pStyle w:val="Heading2separationline"/>
      </w:pPr>
    </w:p>
    <w:p w14:paraId="28593C54" w14:textId="1F0F2DE6" w:rsidR="004D4FAE" w:rsidRPr="004D4FAE" w:rsidRDefault="008525A7" w:rsidP="004D4FAE">
      <w:pPr>
        <w:pStyle w:val="BodyText"/>
      </w:pPr>
      <w:commentRangeStart w:id="771"/>
      <w:del w:id="772" w:author="Sundklev Monica" w:date="2025-10-22T08:57:00Z">
        <w:r w:rsidDel="00022116">
          <w:delText xml:space="preserve">National </w:delText>
        </w:r>
      </w:del>
      <w:ins w:id="773" w:author="Christina Schneider" w:date="2025-10-21T16:42:00Z">
        <w:del w:id="774" w:author="Sundklev Monica" w:date="2025-10-22T08:57:00Z">
          <w:r w:rsidR="004F66EB" w:rsidDel="00022116">
            <w:delText>c</w:delText>
          </w:r>
        </w:del>
      </w:ins>
      <w:del w:id="775" w:author="Sundklev Monica" w:date="2025-10-22T08:57:00Z">
        <w:r w:rsidDel="00022116">
          <w:delText>Competent</w:delText>
        </w:r>
      </w:del>
      <w:ins w:id="776" w:author="Sundklev Monica" w:date="2025-10-22T08:57:00Z">
        <w:r w:rsidR="00022116">
          <w:t>Relevant</w:t>
        </w:r>
      </w:ins>
      <w:r>
        <w:t xml:space="preserve"> </w:t>
      </w:r>
      <w:del w:id="777" w:author="Christina Schneider" w:date="2025-10-21T16:42:00Z">
        <w:r w:rsidDel="008C4282">
          <w:delText>A</w:delText>
        </w:r>
      </w:del>
      <w:ins w:id="778" w:author="Christina Schneider" w:date="2025-10-21T16:42:00Z">
        <w:r w:rsidR="008C4282">
          <w:t>a</w:t>
        </w:r>
      </w:ins>
      <w:r>
        <w:t xml:space="preserve">uthorities </w:t>
      </w:r>
      <w:commentRangeEnd w:id="771"/>
      <w:r w:rsidR="00022116">
        <w:rPr>
          <w:rStyle w:val="CommentReference"/>
        </w:rPr>
        <w:commentReference w:id="771"/>
      </w:r>
      <w:r>
        <w:t xml:space="preserve">and OREI developers need to be aware of the increasing use of differing types of MASS.  Mitigation measures for the safe operation of MASS in or around OREI should be implemented as agreed between all stakeholders. </w:t>
      </w:r>
    </w:p>
    <w:p w14:paraId="5273F7EC" w14:textId="0D8410D4" w:rsidR="00513737" w:rsidRDefault="00513737" w:rsidP="00513737">
      <w:pPr>
        <w:pStyle w:val="Heading1"/>
        <w:suppressAutoHyphens/>
        <w:rPr>
          <w:caps w:val="0"/>
        </w:rPr>
      </w:pPr>
      <w:bookmarkStart w:id="779" w:name="_Toc212014422"/>
      <w:r>
        <w:rPr>
          <w:caps w:val="0"/>
        </w:rPr>
        <w:t>ACRONYMS AND ABREVIATIONS</w:t>
      </w:r>
      <w:bookmarkEnd w:id="779"/>
    </w:p>
    <w:p w14:paraId="78D468FC" w14:textId="77777777" w:rsidR="00513737" w:rsidRDefault="00513737" w:rsidP="00513737">
      <w:pPr>
        <w:pStyle w:val="Heading1separationline"/>
      </w:pPr>
    </w:p>
    <w:p w14:paraId="4CBEA442" w14:textId="7DCD05AA" w:rsidR="00513737" w:rsidRDefault="00513737" w:rsidP="00513737">
      <w:pPr>
        <w:pStyle w:val="BodyText"/>
        <w:rPr>
          <w:ins w:id="780" w:author="IH - DT - DNV - Chefe da Divisão de Navegação" w:date="2025-10-22T11:47:00Z"/>
        </w:rPr>
      </w:pPr>
      <w:r w:rsidRPr="00FE41BF">
        <w:t>AtoN</w:t>
      </w:r>
      <w:r w:rsidRPr="00FE41BF">
        <w:tab/>
      </w:r>
      <w:r w:rsidRPr="00FE41BF">
        <w:tab/>
      </w:r>
      <w:r w:rsidR="00DF2DE2">
        <w:t xml:space="preserve">Marine </w:t>
      </w:r>
      <w:r w:rsidRPr="00FE41BF">
        <w:t>Aid(s) to Navigation</w:t>
      </w:r>
    </w:p>
    <w:p w14:paraId="3D5F4AF6" w14:textId="029F02BF" w:rsidR="002E1DE6" w:rsidRPr="00FE41BF" w:rsidRDefault="002E1DE6" w:rsidP="00513737">
      <w:pPr>
        <w:pStyle w:val="BodyText"/>
      </w:pPr>
      <w:ins w:id="781" w:author="IH - DT - DNV - Chefe da Divisão de Navegação" w:date="2025-10-22T11:47:00Z">
        <w:r>
          <w:lastRenderedPageBreak/>
          <w:t>DF</w:t>
        </w:r>
        <w:r>
          <w:tab/>
        </w:r>
        <w:r>
          <w:tab/>
          <w:t>D</w:t>
        </w:r>
        <w:r w:rsidRPr="002B3EC1">
          <w:rPr>
            <w:rStyle w:val="eop"/>
            <w:rFonts w:cstheme="minorHAnsi"/>
            <w:color w:val="000000"/>
          </w:rPr>
          <w:t>irection finding</w:t>
        </w:r>
      </w:ins>
    </w:p>
    <w:p w14:paraId="742F108C" w14:textId="32C1A5F1" w:rsidR="00513737" w:rsidRDefault="00513737" w:rsidP="00513737">
      <w:pPr>
        <w:pStyle w:val="BodyText"/>
        <w:rPr>
          <w:ins w:id="782" w:author="IH - DT - DNV - Chefe da Divisão de Navegação" w:date="2025-10-22T11:42:00Z"/>
        </w:rPr>
      </w:pPr>
      <w:r w:rsidRPr="00FE41BF">
        <w:t>EEZ</w:t>
      </w:r>
      <w:r w:rsidRPr="00FE41BF">
        <w:tab/>
      </w:r>
      <w:r w:rsidRPr="00FE41BF">
        <w:tab/>
        <w:t>Exclusive Economic Zone</w:t>
      </w:r>
    </w:p>
    <w:p w14:paraId="4A07D06A" w14:textId="3A852E73" w:rsidR="00580563" w:rsidRPr="00FE41BF" w:rsidRDefault="00580563" w:rsidP="00513737">
      <w:pPr>
        <w:pStyle w:val="BodyText"/>
      </w:pPr>
      <w:ins w:id="783" w:author="IH - DT - DNV - Chefe da Divisão de Navegação" w:date="2025-10-22T11:42:00Z">
        <w:r>
          <w:t>ECDIS</w:t>
        </w:r>
        <w:r>
          <w:tab/>
        </w:r>
        <w:r>
          <w:tab/>
        </w:r>
      </w:ins>
      <w:ins w:id="784" w:author="IH - DT - DNV - Chefe da Divisão de Navegação" w:date="2025-10-22T11:43:00Z">
        <w:r w:rsidRPr="00580563">
          <w:t>Electronic Chart Display and Information System</w:t>
        </w:r>
      </w:ins>
    </w:p>
    <w:p w14:paraId="4652B054" w14:textId="228C81D0" w:rsidR="00513737" w:rsidRPr="00FE41BF" w:rsidRDefault="00513737" w:rsidP="00513737">
      <w:pPr>
        <w:pStyle w:val="BodyText"/>
      </w:pPr>
      <w:r w:rsidRPr="00FE41BF">
        <w:t>ENC</w:t>
      </w:r>
      <w:r w:rsidRPr="00FE41BF">
        <w:tab/>
      </w:r>
      <w:r w:rsidRPr="00FE41BF">
        <w:tab/>
        <w:t>Electronic Navigation</w:t>
      </w:r>
      <w:r w:rsidR="008525A7" w:rsidRPr="00FE41BF">
        <w:t>al</w:t>
      </w:r>
      <w:r w:rsidRPr="00FE41BF">
        <w:t xml:space="preserve"> Chart</w:t>
      </w:r>
    </w:p>
    <w:p w14:paraId="308C783C" w14:textId="0B84544A" w:rsidR="00513737" w:rsidRPr="00FE41BF" w:rsidRDefault="00513737" w:rsidP="00513737">
      <w:pPr>
        <w:pStyle w:val="BodyText"/>
      </w:pPr>
      <w:r w:rsidRPr="00FE41BF">
        <w:t>FSA</w:t>
      </w:r>
      <w:r w:rsidRPr="00FE41BF">
        <w:tab/>
      </w:r>
      <w:r w:rsidRPr="00FE41BF">
        <w:tab/>
        <w:t>Formal Safety Assessment</w:t>
      </w:r>
    </w:p>
    <w:p w14:paraId="3AE0B2DF" w14:textId="13C4187D" w:rsidR="00513737" w:rsidRPr="00FE41BF" w:rsidRDefault="00513737" w:rsidP="00513737">
      <w:pPr>
        <w:pStyle w:val="BodyText"/>
        <w:rPr>
          <w:rFonts w:cstheme="minorHAnsi"/>
        </w:rPr>
      </w:pPr>
      <w:r w:rsidRPr="00FE41BF">
        <w:t>IALA</w:t>
      </w:r>
      <w:r w:rsidRPr="00FE41BF">
        <w:tab/>
      </w:r>
      <w:r w:rsidRPr="00FE41BF">
        <w:tab/>
      </w:r>
      <w:r w:rsidRPr="00FE41BF">
        <w:rPr>
          <w:rFonts w:cstheme="minorHAnsi"/>
          <w:color w:val="202122"/>
          <w:shd w:val="clear" w:color="auto" w:fill="FFFFFF"/>
        </w:rPr>
        <w:t xml:space="preserve">International </w:t>
      </w:r>
      <w:r w:rsidR="00DF2DE2">
        <w:rPr>
          <w:rFonts w:cstheme="minorHAnsi"/>
          <w:color w:val="202122"/>
          <w:shd w:val="clear" w:color="auto" w:fill="FFFFFF"/>
        </w:rPr>
        <w:t>Organi</w:t>
      </w:r>
      <w:r w:rsidR="00014D5C">
        <w:rPr>
          <w:rFonts w:cstheme="minorHAnsi"/>
          <w:color w:val="202122"/>
          <w:shd w:val="clear" w:color="auto" w:fill="FFFFFF"/>
        </w:rPr>
        <w:t>z</w:t>
      </w:r>
      <w:r w:rsidR="00DF2DE2">
        <w:rPr>
          <w:rFonts w:cstheme="minorHAnsi"/>
          <w:color w:val="202122"/>
          <w:shd w:val="clear" w:color="auto" w:fill="FFFFFF"/>
        </w:rPr>
        <w:t>ation for</w:t>
      </w:r>
      <w:r w:rsidRPr="00FE41BF">
        <w:rPr>
          <w:rFonts w:cstheme="minorHAnsi"/>
          <w:color w:val="202122"/>
          <w:shd w:val="clear" w:color="auto" w:fill="FFFFFF"/>
        </w:rPr>
        <w:t xml:space="preserve"> Marine Aids to Navigation </w:t>
      </w:r>
    </w:p>
    <w:p w14:paraId="692AFC6D" w14:textId="4C75241D" w:rsidR="00513737" w:rsidRPr="00FE41BF" w:rsidRDefault="00513737" w:rsidP="00513737">
      <w:pPr>
        <w:pStyle w:val="BodyText"/>
      </w:pPr>
      <w:r w:rsidRPr="00FE41BF">
        <w:t>IMO</w:t>
      </w:r>
      <w:r w:rsidRPr="00FE41BF">
        <w:tab/>
      </w:r>
      <w:r w:rsidRPr="00FE41BF">
        <w:tab/>
        <w:t>International Maritime Organi</w:t>
      </w:r>
      <w:r w:rsidR="008525A7" w:rsidRPr="00FE41BF">
        <w:t>z</w:t>
      </w:r>
      <w:r w:rsidRPr="00FE41BF">
        <w:t>ation</w:t>
      </w:r>
    </w:p>
    <w:p w14:paraId="78B5E433" w14:textId="3C23BD50" w:rsidR="00513737" w:rsidRPr="00FE41BF" w:rsidRDefault="00513737" w:rsidP="00513737">
      <w:pPr>
        <w:pStyle w:val="BodyText"/>
      </w:pPr>
      <w:r w:rsidRPr="00FE41BF">
        <w:t>IOC</w:t>
      </w:r>
      <w:r w:rsidRPr="00FE41BF">
        <w:tab/>
      </w:r>
      <w:r w:rsidRPr="00FE41BF">
        <w:tab/>
        <w:t>Intergovernmental Oceanographic Commission</w:t>
      </w:r>
    </w:p>
    <w:p w14:paraId="0D49AC81" w14:textId="3BD675E0" w:rsidR="00513737" w:rsidRPr="00FE41BF" w:rsidRDefault="00513737" w:rsidP="00513737">
      <w:pPr>
        <w:pStyle w:val="BodyText"/>
      </w:pPr>
      <w:r w:rsidRPr="00FE41BF">
        <w:t>ISO</w:t>
      </w:r>
      <w:r w:rsidRPr="00FE41BF">
        <w:tab/>
      </w:r>
      <w:r w:rsidRPr="00FE41BF">
        <w:tab/>
        <w:t xml:space="preserve">International </w:t>
      </w:r>
      <w:del w:id="785" w:author="Sundklev Monica" w:date="2025-10-21T23:51:00Z">
        <w:r w:rsidRPr="00FE41BF" w:rsidDel="001542B3">
          <w:delText xml:space="preserve">Standards </w:delText>
        </w:r>
      </w:del>
      <w:r w:rsidRPr="00FE41BF">
        <w:t>Organi</w:t>
      </w:r>
      <w:ins w:id="786" w:author="Sundklev Monica" w:date="2025-10-21T23:51:00Z">
        <w:r w:rsidR="001542B3">
          <w:t>z</w:t>
        </w:r>
      </w:ins>
      <w:del w:id="787" w:author="Sundklev Monica" w:date="2025-10-21T23:51:00Z">
        <w:r w:rsidRPr="00FE41BF" w:rsidDel="001542B3">
          <w:delText>s</w:delText>
        </w:r>
      </w:del>
      <w:r w:rsidRPr="00FE41BF">
        <w:t>ation</w:t>
      </w:r>
      <w:ins w:id="788" w:author="Sundklev Monica" w:date="2025-10-21T23:51:00Z">
        <w:r w:rsidR="001542B3">
          <w:t xml:space="preserve"> for Standardization</w:t>
        </w:r>
      </w:ins>
    </w:p>
    <w:p w14:paraId="0E5F7707" w14:textId="72B45124" w:rsidR="008525A7" w:rsidRDefault="008525A7" w:rsidP="00513737">
      <w:pPr>
        <w:pStyle w:val="BodyText"/>
        <w:rPr>
          <w:ins w:id="789" w:author="IH - DT - DNV - Chefe da Divisão de Navegação" w:date="2025-10-22T11:50:00Z"/>
        </w:rPr>
      </w:pPr>
      <w:r w:rsidRPr="00FE41BF">
        <w:t>MASS</w:t>
      </w:r>
      <w:r w:rsidRPr="00FE41BF">
        <w:tab/>
      </w:r>
      <w:r w:rsidRPr="00FE41BF">
        <w:tab/>
        <w:t>Maritime Autonomous Surface Ships</w:t>
      </w:r>
    </w:p>
    <w:p w14:paraId="0A99B908" w14:textId="0FC3C787" w:rsidR="002E1DE6" w:rsidRDefault="002E1DE6" w:rsidP="00513737">
      <w:pPr>
        <w:pStyle w:val="BodyText"/>
        <w:rPr>
          <w:ins w:id="790" w:author="IH - DT - DNV - Chefe da Divisão de Navegação" w:date="2025-10-22T11:44:00Z"/>
        </w:rPr>
      </w:pPr>
      <w:ins w:id="791" w:author="IH - DT - DNV - Chefe da Divisão de Navegação" w:date="2025-10-22T11:50:00Z">
        <w:r>
          <w:t>MCA</w:t>
        </w:r>
        <w:r>
          <w:tab/>
        </w:r>
        <w:r>
          <w:tab/>
          <w:t xml:space="preserve">Maritime &amp; Coastguard Agency </w:t>
        </w:r>
      </w:ins>
    </w:p>
    <w:p w14:paraId="16E01706" w14:textId="0F27115A" w:rsidR="002E1DE6" w:rsidRPr="00FE41BF" w:rsidRDefault="002E1DE6" w:rsidP="00513737">
      <w:pPr>
        <w:pStyle w:val="BodyText"/>
      </w:pPr>
      <w:ins w:id="792" w:author="IH - DT - DNV - Chefe da Divisão de Navegação" w:date="2025-10-22T11:44:00Z">
        <w:r>
          <w:t>MGN</w:t>
        </w:r>
        <w:r>
          <w:tab/>
        </w:r>
        <w:r>
          <w:tab/>
        </w:r>
        <w:r w:rsidRPr="00FE41BF">
          <w:t>Marine Guidance Notice</w:t>
        </w:r>
      </w:ins>
    </w:p>
    <w:p w14:paraId="71D2C476" w14:textId="77777777" w:rsidR="00CC7937" w:rsidRDefault="00CC7937" w:rsidP="00513737">
      <w:pPr>
        <w:pStyle w:val="BodyText"/>
        <w:rPr>
          <w:ins w:id="793" w:author="Sundklev Monica" w:date="2025-10-21T23:56:00Z"/>
        </w:rPr>
      </w:pPr>
      <w:ins w:id="794" w:author="Sundklev Monica" w:date="2025-10-21T23:56:00Z">
        <w:r>
          <w:t>MSP</w:t>
        </w:r>
        <w:r>
          <w:tab/>
        </w:r>
        <w:r>
          <w:tab/>
          <w:t>Marine Spatial Planning</w:t>
        </w:r>
      </w:ins>
    </w:p>
    <w:p w14:paraId="0F46E268" w14:textId="08CB1434" w:rsidR="00513737" w:rsidRPr="00FE41BF" w:rsidRDefault="00513737" w:rsidP="00513737">
      <w:pPr>
        <w:pStyle w:val="BodyText"/>
      </w:pPr>
      <w:r w:rsidRPr="00FE41BF">
        <w:t>OREI</w:t>
      </w:r>
      <w:r w:rsidRPr="00FE41BF">
        <w:tab/>
      </w:r>
      <w:r w:rsidRPr="00FE41BF">
        <w:tab/>
        <w:t xml:space="preserve">Offshore Renewable Energy </w:t>
      </w:r>
      <w:r w:rsidR="00E564D1" w:rsidRPr="00FE41BF">
        <w:t>I</w:t>
      </w:r>
      <w:r w:rsidR="00E564D1">
        <w:t>nstallation</w:t>
      </w:r>
      <w:r w:rsidR="00141C2F">
        <w:t>s</w:t>
      </w:r>
    </w:p>
    <w:p w14:paraId="4C61B57F" w14:textId="5F9FB928" w:rsidR="00513737" w:rsidRDefault="00513737" w:rsidP="00513737">
      <w:pPr>
        <w:pStyle w:val="BodyText"/>
        <w:rPr>
          <w:ins w:id="795" w:author="IH - DT - DNV - Chefe da Divisão de Navegação" w:date="2025-10-22T11:48:00Z"/>
          <w:rFonts w:cstheme="minorHAnsi"/>
          <w:color w:val="202122"/>
          <w:shd w:val="clear" w:color="auto" w:fill="FFFFFF"/>
        </w:rPr>
      </w:pPr>
      <w:r w:rsidRPr="00FE41BF">
        <w:t>PIANC</w:t>
      </w:r>
      <w:r w:rsidRPr="00FE41BF">
        <w:tab/>
      </w:r>
      <w:r w:rsidRPr="00FE41BF">
        <w:tab/>
      </w:r>
      <w:r w:rsidRPr="00FE41BF">
        <w:rPr>
          <w:rFonts w:cstheme="minorHAnsi"/>
          <w:color w:val="202122"/>
          <w:shd w:val="clear" w:color="auto" w:fill="FFFFFF"/>
        </w:rPr>
        <w:t>World Association for Waterborne Transport Infrastructure</w:t>
      </w:r>
    </w:p>
    <w:p w14:paraId="0876A279" w14:textId="77777777" w:rsidR="002E1DE6" w:rsidRPr="00FE41BF" w:rsidRDefault="002E1DE6" w:rsidP="002E1DE6">
      <w:pPr>
        <w:pStyle w:val="BodyText"/>
        <w:rPr>
          <w:ins w:id="796" w:author="IH - DT - DNV - Chefe da Divisão de Navegação" w:date="2025-10-22T11:48:00Z"/>
        </w:rPr>
      </w:pPr>
      <w:ins w:id="797" w:author="IH - DT - DNV - Chefe da Divisão de Navegação" w:date="2025-10-22T11:48:00Z">
        <w:r>
          <w:t>RDF</w:t>
        </w:r>
        <w:r>
          <w:tab/>
        </w:r>
        <w:r>
          <w:tab/>
        </w:r>
        <w:r>
          <w:rPr>
            <w:rStyle w:val="eop"/>
            <w:rFonts w:cstheme="minorHAnsi"/>
            <w:color w:val="000000"/>
          </w:rPr>
          <w:t>radio direction finder</w:t>
        </w:r>
      </w:ins>
    </w:p>
    <w:p w14:paraId="0D8F1FCE" w14:textId="4B20A574" w:rsidR="002E1DE6" w:rsidRPr="00FE41BF" w:rsidDel="002E1DE6" w:rsidRDefault="002E1DE6" w:rsidP="00513737">
      <w:pPr>
        <w:pStyle w:val="BodyText"/>
        <w:rPr>
          <w:del w:id="798" w:author="IH - DT - DNV - Chefe da Divisão de Navegação" w:date="2025-10-22T11:48:00Z"/>
          <w:rFonts w:cstheme="minorHAnsi"/>
        </w:rPr>
      </w:pPr>
    </w:p>
    <w:p w14:paraId="11250219" w14:textId="2FC09E2C" w:rsidR="00513737" w:rsidRPr="00FE41BF" w:rsidRDefault="00513737" w:rsidP="00513737">
      <w:pPr>
        <w:pStyle w:val="BodyText"/>
        <w:rPr>
          <w:i/>
          <w:iCs/>
        </w:rPr>
      </w:pPr>
      <w:r w:rsidRPr="00FE41BF">
        <w:t>SAR</w:t>
      </w:r>
      <w:r w:rsidRPr="00FE41BF">
        <w:rPr>
          <w:i/>
          <w:iCs/>
        </w:rPr>
        <w:tab/>
      </w:r>
      <w:r w:rsidRPr="00FE41BF">
        <w:rPr>
          <w:i/>
          <w:iCs/>
        </w:rPr>
        <w:tab/>
      </w:r>
      <w:r w:rsidRPr="00FE41BF">
        <w:t>Search and Rescue</w:t>
      </w:r>
    </w:p>
    <w:p w14:paraId="7E598EA9" w14:textId="59D71F95" w:rsidR="00513737" w:rsidRDefault="00513737" w:rsidP="00513737">
      <w:pPr>
        <w:pStyle w:val="BodyText"/>
        <w:rPr>
          <w:ins w:id="799" w:author="IH - DT - DNV - Chefe da Divisão de Navegação" w:date="2025-10-22T11:46:00Z"/>
        </w:rPr>
      </w:pPr>
      <w:r w:rsidRPr="00FE41BF">
        <w:t>SOLAS</w:t>
      </w:r>
      <w:r w:rsidRPr="00FE41BF">
        <w:tab/>
      </w:r>
      <w:r w:rsidRPr="00FE41BF">
        <w:tab/>
        <w:t>International Convention for the Safety of Life at Sea 1974</w:t>
      </w:r>
    </w:p>
    <w:p w14:paraId="2CE37324" w14:textId="3485076C" w:rsidR="002E1DE6" w:rsidRDefault="002E1DE6" w:rsidP="00513737">
      <w:pPr>
        <w:pStyle w:val="BodyText"/>
        <w:rPr>
          <w:ins w:id="800" w:author="IH - DT - DNV - Chefe da Divisão de Navegação" w:date="2025-10-22T11:47:00Z"/>
        </w:rPr>
      </w:pPr>
      <w:ins w:id="801" w:author="IH - DT - DNV - Chefe da Divisão de Navegação" w:date="2025-10-22T11:46:00Z">
        <w:r>
          <w:t>SRS</w:t>
        </w:r>
        <w:r>
          <w:tab/>
        </w:r>
        <w:r>
          <w:tab/>
          <w:t>Ship Reporting Systems</w:t>
        </w:r>
      </w:ins>
    </w:p>
    <w:p w14:paraId="6E7A9711" w14:textId="45E15971" w:rsidR="002E1DE6" w:rsidRPr="00FE41BF" w:rsidDel="002E1DE6" w:rsidRDefault="002E1DE6" w:rsidP="00513737">
      <w:pPr>
        <w:pStyle w:val="BodyText"/>
        <w:rPr>
          <w:del w:id="802" w:author="IH - DT - DNV - Chefe da Divisão de Navegação" w:date="2025-10-22T11:48:00Z"/>
        </w:rPr>
      </w:pPr>
    </w:p>
    <w:p w14:paraId="40DDBBA5" w14:textId="0F033244" w:rsidR="00513737" w:rsidRPr="00FE41BF" w:rsidRDefault="00513737" w:rsidP="00513737">
      <w:pPr>
        <w:pStyle w:val="BodyText"/>
      </w:pPr>
      <w:r w:rsidRPr="00FE41BF">
        <w:t>TSS</w:t>
      </w:r>
      <w:r w:rsidRPr="00FE41BF">
        <w:tab/>
      </w:r>
      <w:r w:rsidRPr="00FE41BF">
        <w:tab/>
        <w:t>Traffic Separation Scheme</w:t>
      </w:r>
    </w:p>
    <w:p w14:paraId="1AA5047F" w14:textId="4163131F" w:rsidR="00513737" w:rsidRPr="00FE41BF" w:rsidRDefault="00513737" w:rsidP="00513737">
      <w:pPr>
        <w:pStyle w:val="BodyText"/>
      </w:pPr>
      <w:r w:rsidRPr="00FE41BF">
        <w:t>UNCLOS</w:t>
      </w:r>
      <w:r w:rsidRPr="00FE41BF">
        <w:tab/>
        <w:t>United Nations Convention on the Law of the Sea</w:t>
      </w:r>
    </w:p>
    <w:p w14:paraId="3F97F6C6" w14:textId="5BCFA0D0" w:rsidR="00513737" w:rsidRPr="00FE41BF" w:rsidRDefault="00513737" w:rsidP="00513737">
      <w:pPr>
        <w:pStyle w:val="BodyText"/>
      </w:pPr>
      <w:r w:rsidRPr="00FE41BF">
        <w:t>VHF</w:t>
      </w:r>
      <w:r w:rsidRPr="00FE41BF">
        <w:tab/>
      </w:r>
      <w:r w:rsidRPr="00FE41BF">
        <w:tab/>
        <w:t>Very High Frequency</w:t>
      </w:r>
    </w:p>
    <w:p w14:paraId="6B1F66B6" w14:textId="048B6F50" w:rsidR="00DF47E2" w:rsidRDefault="00513737" w:rsidP="00BD3873">
      <w:pPr>
        <w:pStyle w:val="BodyText"/>
        <w:rPr>
          <w:rFonts w:ascii="Calibri" w:hAnsi="Calibri" w:cs="Calibri"/>
          <w:color w:val="000000"/>
        </w:rPr>
      </w:pPr>
      <w:r w:rsidRPr="00FE41BF">
        <w:t>VTS</w:t>
      </w:r>
      <w:r w:rsidRPr="00FE41BF">
        <w:tab/>
      </w:r>
      <w:r w:rsidRPr="00FE41BF">
        <w:tab/>
        <w:t>Vessel Traffic Service</w:t>
      </w:r>
      <w:del w:id="803" w:author="Sundklev Monica" w:date="2025-10-21T23:45:00Z">
        <w:r w:rsidR="001542B3" w:rsidRPr="00FE41BF" w:rsidDel="001542B3">
          <w:delText>s</w:delText>
        </w:r>
      </w:del>
      <w:ins w:id="804" w:author="Sundklev Monica" w:date="2025-10-21T23:45:00Z">
        <w:r w:rsidR="001542B3">
          <w:t xml:space="preserve"> or Vessel Traffic Services (dependent on context)</w:t>
        </w:r>
      </w:ins>
      <w:bookmarkStart w:id="805" w:name="_Toc164322302"/>
      <w:bookmarkStart w:id="806" w:name="_Toc164322383"/>
      <w:bookmarkStart w:id="807" w:name="_Toc164323823"/>
      <w:bookmarkStart w:id="808" w:name="_Toc164322303"/>
      <w:bookmarkStart w:id="809" w:name="_Toc164322384"/>
      <w:bookmarkStart w:id="810" w:name="_Toc164323824"/>
      <w:bookmarkStart w:id="811" w:name="_Toc164322304"/>
      <w:bookmarkStart w:id="812" w:name="_Toc164322385"/>
      <w:bookmarkStart w:id="813" w:name="_Toc164323825"/>
      <w:bookmarkStart w:id="814" w:name="_Toc164322305"/>
      <w:bookmarkStart w:id="815" w:name="_Toc164322386"/>
      <w:bookmarkStart w:id="816" w:name="_Toc164323826"/>
      <w:bookmarkStart w:id="817" w:name="_Toc164322306"/>
      <w:bookmarkStart w:id="818" w:name="_Toc164322387"/>
      <w:bookmarkStart w:id="819" w:name="_Toc164323827"/>
      <w:bookmarkStart w:id="820" w:name="_Toc164322307"/>
      <w:bookmarkStart w:id="821" w:name="_Toc164322388"/>
      <w:bookmarkStart w:id="822" w:name="_Toc164323828"/>
      <w:bookmarkStart w:id="823" w:name="_Toc164322308"/>
      <w:bookmarkStart w:id="824" w:name="_Toc164322389"/>
      <w:bookmarkStart w:id="825" w:name="_Toc164323829"/>
      <w:bookmarkStart w:id="826" w:name="_Toc164322309"/>
      <w:bookmarkStart w:id="827" w:name="_Toc164322390"/>
      <w:bookmarkStart w:id="828" w:name="_Toc164323830"/>
      <w:bookmarkStart w:id="829" w:name="_Toc164322310"/>
      <w:bookmarkStart w:id="830" w:name="_Toc164322391"/>
      <w:bookmarkStart w:id="831" w:name="_Toc164323831"/>
      <w:bookmarkStart w:id="832" w:name="_Toc164322311"/>
      <w:bookmarkStart w:id="833" w:name="_Toc164322392"/>
      <w:bookmarkStart w:id="834" w:name="_Toc164323832"/>
      <w:bookmarkEnd w:id="77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r w:rsidR="00C71DA7" w:rsidRPr="00BD3873">
        <w:rPr>
          <w:rFonts w:ascii="Calibri" w:hAnsi="Calibri" w:cs="Calibri"/>
          <w:color w:val="000000"/>
          <w:highlight w:val="yellow"/>
        </w:rPr>
        <w:t xml:space="preserve"> </w:t>
      </w:r>
    </w:p>
    <w:p w14:paraId="33038C87" w14:textId="77777777" w:rsidR="00CF732A" w:rsidRDefault="00CF732A" w:rsidP="00BD3873">
      <w:pPr>
        <w:pStyle w:val="BodyText"/>
      </w:pPr>
    </w:p>
    <w:p w14:paraId="3AD459FB" w14:textId="77777777" w:rsidR="00843442" w:rsidRDefault="00843442" w:rsidP="00843442">
      <w:pPr>
        <w:pStyle w:val="Heading1"/>
      </w:pPr>
      <w:bookmarkStart w:id="835" w:name="_Toc179219146"/>
      <w:bookmarkStart w:id="836" w:name="_Toc212014423"/>
      <w:commentRangeStart w:id="837"/>
      <w:r>
        <w:t>REFERENCES</w:t>
      </w:r>
      <w:bookmarkEnd w:id="835"/>
      <w:bookmarkEnd w:id="836"/>
      <w:commentRangeEnd w:id="837"/>
      <w:r w:rsidR="00022116">
        <w:rPr>
          <w:rStyle w:val="CommentReference"/>
          <w:rFonts w:asciiTheme="minorHAnsi" w:eastAsiaTheme="minorEastAsia" w:hAnsiTheme="minorHAnsi" w:cstheme="minorBidi"/>
          <w:b w:val="0"/>
          <w:bCs w:val="0"/>
          <w:caps w:val="0"/>
          <w:color w:val="auto"/>
        </w:rPr>
        <w:commentReference w:id="837"/>
      </w:r>
    </w:p>
    <w:p w14:paraId="7F8CD0E4" w14:textId="77777777" w:rsidR="00843442" w:rsidRPr="00676EB9" w:rsidRDefault="00843442" w:rsidP="00843442">
      <w:pPr>
        <w:pStyle w:val="Heading1separationline"/>
      </w:pPr>
    </w:p>
    <w:p w14:paraId="5836AB72" w14:textId="3ACAB324" w:rsidR="00843442" w:rsidRDefault="00843442" w:rsidP="00843442">
      <w:pPr>
        <w:pStyle w:val="Reference"/>
      </w:pPr>
      <w:r>
        <w:t xml:space="preserve">IALA. </w:t>
      </w:r>
      <w:ins w:id="838" w:author="Sundklev Monica" w:date="2025-10-22T02:45:00Z">
        <w:r w:rsidR="00F1276C" w:rsidRPr="00F1276C">
          <w:t>Recommendation R1010 The Involvement of Maritime Authorities in Marine Spatial Planning (MSP)</w:t>
        </w:r>
      </w:ins>
      <w:del w:id="839" w:author="Sundklev Monica" w:date="2025-10-22T02:42:00Z">
        <w:r w:rsidDel="00F1276C">
          <w:delText>Guideline G</w:delText>
        </w:r>
      </w:del>
      <w:del w:id="840" w:author="Sundklev Monica" w:date="2025-10-21T23:42:00Z">
        <w:r w:rsidDel="001542B3">
          <w:delText>-</w:delText>
        </w:r>
      </w:del>
      <w:del w:id="841" w:author="Sundklev Monica" w:date="2025-10-22T02:42:00Z">
        <w:r w:rsidDel="00F1276C">
          <w:delText>1162 The Marking of Offshore Man-made Structures</w:delText>
        </w:r>
      </w:del>
    </w:p>
    <w:p w14:paraId="1CE5111C" w14:textId="0BA054B5" w:rsidR="0021276C" w:rsidRDefault="0021276C" w:rsidP="00843442">
      <w:pPr>
        <w:pStyle w:val="Reference"/>
        <w:rPr>
          <w:ins w:id="842" w:author="Sundklev Monica" w:date="2025-10-22T00:23:00Z"/>
        </w:rPr>
      </w:pPr>
      <w:ins w:id="843" w:author="Sundklev Monica" w:date="2025-10-22T00:23:00Z">
        <w:r w:rsidRPr="0021276C">
          <w:t>IALA</w:t>
        </w:r>
        <w:r>
          <w:t>.</w:t>
        </w:r>
        <w:r w:rsidRPr="0021276C">
          <w:t xml:space="preserve"> Standard S1010 Aton Planning and Service Requirements</w:t>
        </w:r>
      </w:ins>
    </w:p>
    <w:p w14:paraId="445C0E8E" w14:textId="022D3F61" w:rsidR="00843442" w:rsidRDefault="00843442" w:rsidP="00843442">
      <w:pPr>
        <w:pStyle w:val="Reference"/>
      </w:pPr>
      <w:r>
        <w:t>IALA. Guideline G</w:t>
      </w:r>
      <w:del w:id="844" w:author="Sundklev Monica" w:date="2025-10-21T23:42:00Z">
        <w:r w:rsidDel="001542B3">
          <w:delText>-</w:delText>
        </w:r>
      </w:del>
      <w:r>
        <w:t>1121 Navigational Safety Within Marine Spatial Planning</w:t>
      </w:r>
    </w:p>
    <w:p w14:paraId="0902E710" w14:textId="2590A86F" w:rsidR="000D19D1" w:rsidRDefault="000D19D1" w:rsidP="00843442">
      <w:pPr>
        <w:pStyle w:val="Reference"/>
        <w:rPr>
          <w:ins w:id="845" w:author="Sundklev Monica" w:date="2025-10-22T00:29:00Z"/>
        </w:rPr>
      </w:pPr>
      <w:ins w:id="846" w:author="Sundklev Monica" w:date="2025-10-22T00:29:00Z">
        <w:r>
          <w:t>IMO</w:t>
        </w:r>
      </w:ins>
      <w:ins w:id="847" w:author="Sundklev Monica" w:date="2025-10-22T00:30:00Z">
        <w:r>
          <w:t>. (20</w:t>
        </w:r>
      </w:ins>
      <w:ins w:id="848" w:author="Sundklev Monica" w:date="2025-10-22T00:36:00Z">
        <w:r w:rsidR="00154242">
          <w:t>18</w:t>
        </w:r>
      </w:ins>
      <w:ins w:id="849" w:author="Sundklev Monica" w:date="2025-10-22T00:30:00Z">
        <w:r>
          <w:t xml:space="preserve">) </w:t>
        </w:r>
        <w:r w:rsidRPr="00217B8F">
          <w:t>MSC</w:t>
        </w:r>
      </w:ins>
      <w:ins w:id="850" w:author="Sundklev Monica" w:date="2025-10-22T00:36:00Z">
        <w:r w:rsidR="00154242">
          <w:t>-</w:t>
        </w:r>
      </w:ins>
      <w:ins w:id="851" w:author="Sundklev Monica" w:date="2025-10-22T00:30:00Z">
        <w:r w:rsidRPr="00217B8F">
          <w:t>MEPC</w:t>
        </w:r>
      </w:ins>
      <w:ins w:id="852" w:author="Sundklev Monica" w:date="2025-10-22T00:36:00Z">
        <w:r w:rsidR="00154242">
          <w:t>.2</w:t>
        </w:r>
      </w:ins>
      <w:ins w:id="853" w:author="Sundklev Monica" w:date="2025-10-22T00:30:00Z">
        <w:r w:rsidRPr="00217B8F">
          <w:t>/Circ.</w:t>
        </w:r>
      </w:ins>
      <w:ins w:id="854" w:author="Sundklev Monica" w:date="2025-10-22T00:37:00Z">
        <w:r w:rsidR="00154242">
          <w:t>1</w:t>
        </w:r>
      </w:ins>
      <w:ins w:id="855" w:author="Sundklev Monica" w:date="2025-10-22T00:30:00Z">
        <w:r w:rsidRPr="00217B8F">
          <w:t>2</w:t>
        </w:r>
      </w:ins>
      <w:ins w:id="856" w:author="Sundklev Monica" w:date="2025-10-22T00:37:00Z">
        <w:r w:rsidR="00154242">
          <w:t>/Rev.2</w:t>
        </w:r>
      </w:ins>
      <w:ins w:id="857" w:author="Sundklev Monica" w:date="2025-10-22T00:30:00Z">
        <w:r>
          <w:t xml:space="preserve"> </w:t>
        </w:r>
      </w:ins>
      <w:ins w:id="858" w:author="Sundklev Monica" w:date="2025-10-22T00:37:00Z">
        <w:r w:rsidR="00154242">
          <w:t>Revised g</w:t>
        </w:r>
      </w:ins>
      <w:ins w:id="859" w:author="Sundklev Monica" w:date="2025-10-22T00:30:00Z">
        <w:r>
          <w:t xml:space="preserve">uidelines for </w:t>
        </w:r>
      </w:ins>
      <w:ins w:id="860" w:author="Sundklev Monica" w:date="2025-10-22T00:38:00Z">
        <w:r w:rsidR="00154242">
          <w:t>F</w:t>
        </w:r>
      </w:ins>
      <w:ins w:id="861" w:author="Sundklev Monica" w:date="2025-10-22T00:30:00Z">
        <w:r>
          <w:t xml:space="preserve">ormal </w:t>
        </w:r>
      </w:ins>
      <w:ins w:id="862" w:author="Sundklev Monica" w:date="2025-10-22T00:38:00Z">
        <w:r w:rsidR="00154242">
          <w:t>S</w:t>
        </w:r>
      </w:ins>
      <w:ins w:id="863" w:author="Sundklev Monica" w:date="2025-10-22T00:30:00Z">
        <w:r>
          <w:t xml:space="preserve">afety </w:t>
        </w:r>
      </w:ins>
      <w:ins w:id="864" w:author="Sundklev Monica" w:date="2025-10-22T00:38:00Z">
        <w:r w:rsidR="00154242">
          <w:t>A</w:t>
        </w:r>
      </w:ins>
      <w:ins w:id="865" w:author="Sundklev Monica" w:date="2025-10-22T00:30:00Z">
        <w:r>
          <w:t>ssessment (FSA) for use in the IMO rule-making pro</w:t>
        </w:r>
      </w:ins>
      <w:ins w:id="866" w:author="Sundklev Monica" w:date="2025-10-22T00:31:00Z">
        <w:r>
          <w:t>cess</w:t>
        </w:r>
      </w:ins>
    </w:p>
    <w:p w14:paraId="731EE5C7" w14:textId="16F4FECC" w:rsidR="00933A2D" w:rsidRDefault="00933A2D" w:rsidP="00843442">
      <w:pPr>
        <w:pStyle w:val="Reference"/>
        <w:rPr>
          <w:ins w:id="867" w:author="Sundklev Monica" w:date="2025-10-22T00:45:00Z"/>
        </w:rPr>
      </w:pPr>
      <w:ins w:id="868" w:author="Sundklev Monica" w:date="2025-10-22T00:45:00Z">
        <w:r>
          <w:t>IALA.</w:t>
        </w:r>
      </w:ins>
      <w:ins w:id="869" w:author="Sundklev Monica" w:date="2025-10-22T02:44:00Z">
        <w:r w:rsidR="00F1276C">
          <w:t xml:space="preserve"> </w:t>
        </w:r>
      </w:ins>
      <w:ins w:id="870" w:author="Sundklev Monica" w:date="2025-10-22T00:45:00Z">
        <w:r w:rsidRPr="00933A2D">
          <w:t>Guideline G1018 Risk Management</w:t>
        </w:r>
      </w:ins>
    </w:p>
    <w:p w14:paraId="40470B10" w14:textId="32C458C4" w:rsidR="001E5353" w:rsidRPr="004E1135" w:rsidRDefault="001E5353" w:rsidP="001E5353">
      <w:pPr>
        <w:pStyle w:val="Reference"/>
        <w:rPr>
          <w:ins w:id="871" w:author="Sundklev Monica" w:date="2025-10-22T00:54:00Z"/>
        </w:rPr>
      </w:pPr>
      <w:ins w:id="872" w:author="Sundklev Monica" w:date="2025-10-22T00:54:00Z">
        <w:r w:rsidRPr="004E1135">
          <w:t>IMO</w:t>
        </w:r>
      </w:ins>
      <w:ins w:id="873" w:author="Sundklev Monica" w:date="2025-10-22T00:56:00Z">
        <w:r>
          <w:t>.</w:t>
        </w:r>
      </w:ins>
      <w:ins w:id="874" w:author="Sundklev Monica" w:date="2025-10-22T00:54:00Z">
        <w:r w:rsidRPr="004E1135">
          <w:t xml:space="preserve"> Resolution A.671(16) Safety Zones and Safety of Navigation around Offshore Installations and Structures</w:t>
        </w:r>
      </w:ins>
    </w:p>
    <w:p w14:paraId="22F374C4" w14:textId="77777777" w:rsidR="001122E5" w:rsidRDefault="001122E5" w:rsidP="001122E5">
      <w:pPr>
        <w:pStyle w:val="Reference"/>
        <w:rPr>
          <w:ins w:id="875" w:author="Sundklev Monica" w:date="2025-10-22T01:17:00Z"/>
        </w:rPr>
      </w:pPr>
      <w:ins w:id="876" w:author="Sundklev Monica" w:date="2025-10-22T01:17:00Z">
        <w:r>
          <w:lastRenderedPageBreak/>
          <w:t>IMO. (1974) The International Convention for the Safety of Life at Sea Convention, 1974 as amended, (SOLAS)</w:t>
        </w:r>
      </w:ins>
    </w:p>
    <w:p w14:paraId="270052CB" w14:textId="6F6A51E5" w:rsidR="004B518F" w:rsidRDefault="004B518F" w:rsidP="001E5353">
      <w:pPr>
        <w:pStyle w:val="Reference"/>
        <w:rPr>
          <w:ins w:id="877" w:author="Sundklev Monica" w:date="2025-10-22T01:46:00Z"/>
        </w:rPr>
      </w:pPr>
      <w:ins w:id="878" w:author="Sundklev Monica" w:date="2025-10-22T01:46:00Z">
        <w:r w:rsidRPr="009F7287">
          <w:t>IMO</w:t>
        </w:r>
      </w:ins>
      <w:ins w:id="879" w:author="Sundklev Monica" w:date="2025-10-22T01:47:00Z">
        <w:r>
          <w:t>. (1985)</w:t>
        </w:r>
      </w:ins>
      <w:ins w:id="880" w:author="Sundklev Monica" w:date="2025-10-22T01:46:00Z">
        <w:r w:rsidRPr="009F7287">
          <w:t xml:space="preserve"> Res</w:t>
        </w:r>
        <w:r>
          <w:t>olution</w:t>
        </w:r>
        <w:r w:rsidRPr="009F7287">
          <w:t xml:space="preserve"> A</w:t>
        </w:r>
        <w:r>
          <w:t>.</w:t>
        </w:r>
        <w:r w:rsidRPr="009F7287">
          <w:t xml:space="preserve">572(14) </w:t>
        </w:r>
        <w:r w:rsidRPr="00D5114D">
          <w:t>General provisions on ships’ routeing</w:t>
        </w:r>
        <w:r>
          <w:t xml:space="preserve"> </w:t>
        </w:r>
      </w:ins>
    </w:p>
    <w:p w14:paraId="0066A0E1" w14:textId="4677EA5B" w:rsidR="004330DE" w:rsidRDefault="004330DE" w:rsidP="001E5353">
      <w:pPr>
        <w:pStyle w:val="Reference"/>
        <w:rPr>
          <w:ins w:id="881" w:author="Sundklev Monica" w:date="2025-10-22T02:10:00Z"/>
        </w:rPr>
      </w:pPr>
      <w:ins w:id="882" w:author="Sundklev Monica" w:date="2025-10-22T02:10:00Z">
        <w:r>
          <w:t>IMO.</w:t>
        </w:r>
      </w:ins>
      <w:ins w:id="883" w:author="Sundklev Monica" w:date="2025-10-22T02:11:00Z">
        <w:r>
          <w:t xml:space="preserve"> (2021)</w:t>
        </w:r>
      </w:ins>
      <w:ins w:id="884" w:author="Sundklev Monica" w:date="2025-10-22T02:10:00Z">
        <w:r>
          <w:t xml:space="preserve"> Resolution A.1158(32) Guidelines for Vessel Traffic Services </w:t>
        </w:r>
      </w:ins>
    </w:p>
    <w:p w14:paraId="1AA724C5" w14:textId="78917C9E" w:rsidR="00843442" w:rsidRDefault="00843442" w:rsidP="001E5353">
      <w:pPr>
        <w:pStyle w:val="Reference"/>
      </w:pPr>
      <w:r>
        <w:t xml:space="preserve">United Nations.  (1994) </w:t>
      </w:r>
      <w:r w:rsidRPr="00FF68BF">
        <w:t xml:space="preserve">United Nations Convention on the Law of the Sea </w:t>
      </w:r>
      <w:r>
        <w:t>(UNCLOS)</w:t>
      </w:r>
    </w:p>
    <w:p w14:paraId="7C73D74A" w14:textId="77777777" w:rsidR="00D5114D" w:rsidRDefault="00D5114D" w:rsidP="00D5114D">
      <w:pPr>
        <w:pStyle w:val="Reference"/>
        <w:rPr>
          <w:ins w:id="885" w:author="Sundklev Monica" w:date="2025-10-22T02:34:00Z"/>
        </w:rPr>
      </w:pPr>
      <w:ins w:id="886" w:author="Sundklev Monica" w:date="2025-10-22T02:34:00Z">
        <w:r w:rsidRPr="00676EB9">
          <w:t>PIANC</w:t>
        </w:r>
        <w:r>
          <w:t>.</w:t>
        </w:r>
        <w:r w:rsidRPr="00676EB9">
          <w:t xml:space="preserve"> </w:t>
        </w:r>
        <w:r>
          <w:t>(2018)</w:t>
        </w:r>
        <w:r w:rsidRPr="00676EB9">
          <w:t xml:space="preserve"> </w:t>
        </w:r>
        <w:r w:rsidRPr="00D5114D">
          <w:t xml:space="preserve">MarCom WG report no: 161 </w:t>
        </w:r>
        <w:r w:rsidRPr="00676EB9">
          <w:t>Interaction between Offshore Windfarms and Maritime Navigation</w:t>
        </w:r>
      </w:ins>
    </w:p>
    <w:p w14:paraId="0612616C" w14:textId="62DA9316" w:rsidR="00F1276C" w:rsidRDefault="00F1276C" w:rsidP="00843442">
      <w:pPr>
        <w:pStyle w:val="Reference"/>
        <w:rPr>
          <w:ins w:id="887" w:author="Sundklev Monica" w:date="2025-10-22T02:43:00Z"/>
        </w:rPr>
      </w:pPr>
      <w:ins w:id="888" w:author="Sundklev Monica" w:date="2025-10-22T02:43:00Z">
        <w:r>
          <w:t>IALA.</w:t>
        </w:r>
      </w:ins>
      <w:ins w:id="889" w:author="Sundklev Monica" w:date="2025-10-22T02:44:00Z">
        <w:r>
          <w:t xml:space="preserve"> </w:t>
        </w:r>
      </w:ins>
      <w:ins w:id="890" w:author="Sundklev Monica" w:date="2025-10-22T02:43:00Z">
        <w:r>
          <w:t xml:space="preserve">Guideline G1162 The Marking of Offshore Man-made Structures </w:t>
        </w:r>
      </w:ins>
    </w:p>
    <w:p w14:paraId="193A6279" w14:textId="73866660" w:rsidR="00843442" w:rsidRDefault="00843442" w:rsidP="00843442">
      <w:pPr>
        <w:pStyle w:val="Reference"/>
      </w:pPr>
      <w:commentRangeStart w:id="891"/>
      <w:r>
        <w:t xml:space="preserve">Maritime Coastguard Agency United Kingdom. (2021) MGN 654 </w:t>
      </w:r>
      <w:r w:rsidRPr="00676EB9">
        <w:t>(M+F)</w:t>
      </w:r>
      <w:r>
        <w:t xml:space="preserve"> </w:t>
      </w:r>
      <w:r w:rsidRPr="00676EB9">
        <w:t>Offshore Renewable Energy Installations. (OREI’s) Guidance on UK Navigational Practice, Safety and Emergency Response</w:t>
      </w:r>
      <w:r>
        <w:t>.</w:t>
      </w:r>
      <w:commentRangeEnd w:id="891"/>
      <w:r w:rsidR="001E5353">
        <w:rPr>
          <w:rStyle w:val="CommentReference"/>
          <w:rFonts w:eastAsiaTheme="minorEastAsia" w:cstheme="minorBidi"/>
        </w:rPr>
        <w:commentReference w:id="891"/>
      </w:r>
    </w:p>
    <w:p w14:paraId="119F5FEB" w14:textId="12D7D0D9" w:rsidR="00E4788D" w:rsidRPr="00676EB9" w:rsidDel="004B518F" w:rsidRDefault="00843442" w:rsidP="00D5114D">
      <w:pPr>
        <w:pStyle w:val="Reference"/>
        <w:rPr>
          <w:del w:id="892" w:author="Sundklev Monica" w:date="2025-10-22T01:48:00Z"/>
        </w:rPr>
      </w:pPr>
      <w:del w:id="893" w:author="Sundklev Monica" w:date="2025-10-22T02:34:00Z">
        <w:r w:rsidRPr="00676EB9" w:rsidDel="00D5114D">
          <w:delText>PIANC</w:delText>
        </w:r>
        <w:r w:rsidDel="00D5114D">
          <w:delText>.</w:delText>
        </w:r>
        <w:r w:rsidRPr="00676EB9" w:rsidDel="00D5114D">
          <w:delText xml:space="preserve"> </w:delText>
        </w:r>
        <w:r w:rsidDel="00D5114D">
          <w:delText>(2018)</w:delText>
        </w:r>
        <w:r w:rsidRPr="00676EB9" w:rsidDel="00D5114D">
          <w:delText xml:space="preserve"> Interaction between Offshore Windfarms and Maritime Navigation</w:delText>
        </w:r>
      </w:del>
    </w:p>
    <w:p w14:paraId="145B763E" w14:textId="1F232948" w:rsidR="00843442" w:rsidDel="001122E5" w:rsidRDefault="00843442" w:rsidP="00D5114D">
      <w:pPr>
        <w:pStyle w:val="Reference"/>
        <w:rPr>
          <w:del w:id="894" w:author="Sundklev Monica" w:date="2025-10-22T01:17:00Z"/>
        </w:rPr>
      </w:pPr>
      <w:del w:id="895" w:author="Sundklev Monica" w:date="2025-10-22T01:17:00Z">
        <w:r w:rsidDel="001122E5">
          <w:delText>IMO. (1974) The International Convention for the Safety of Life at Sea Convention 1974 as amended (SOLAS)</w:delText>
        </w:r>
      </w:del>
    </w:p>
    <w:p w14:paraId="13D3EEE2" w14:textId="77777777" w:rsidR="00843442" w:rsidRPr="00D5114D" w:rsidRDefault="00843442" w:rsidP="00D5114D">
      <w:pPr>
        <w:rPr>
          <w:sz w:val="22"/>
        </w:rPr>
      </w:pPr>
    </w:p>
    <w:p w14:paraId="44801D15" w14:textId="243D4CE2" w:rsidR="00843442" w:rsidRDefault="00E90AEF" w:rsidP="00843442">
      <w:pPr>
        <w:pStyle w:val="Heading1"/>
      </w:pPr>
      <w:bookmarkStart w:id="896" w:name="_Toc212014424"/>
      <w:commentRangeStart w:id="897"/>
      <w:r>
        <w:t>FURTHER</w:t>
      </w:r>
      <w:r w:rsidR="00843442">
        <w:t xml:space="preserve"> </w:t>
      </w:r>
      <w:r>
        <w:t>READING</w:t>
      </w:r>
      <w:bookmarkEnd w:id="896"/>
      <w:commentRangeEnd w:id="897"/>
      <w:r w:rsidR="00260D1C">
        <w:rPr>
          <w:rStyle w:val="CommentReference"/>
          <w:rFonts w:asciiTheme="minorHAnsi" w:eastAsiaTheme="minorEastAsia" w:hAnsiTheme="minorHAnsi" w:cstheme="minorBidi"/>
          <w:b w:val="0"/>
          <w:bCs w:val="0"/>
          <w:caps w:val="0"/>
          <w:color w:val="auto"/>
        </w:rPr>
        <w:commentReference w:id="897"/>
      </w:r>
    </w:p>
    <w:p w14:paraId="01E88553" w14:textId="77777777" w:rsidR="00843442" w:rsidRPr="00FF68BF" w:rsidRDefault="00843442" w:rsidP="00843442">
      <w:pPr>
        <w:pStyle w:val="Heading1separationline"/>
      </w:pPr>
    </w:p>
    <w:p w14:paraId="504F7AB2" w14:textId="77777777" w:rsidR="00843442" w:rsidRPr="004E1135" w:rsidRDefault="00843442" w:rsidP="00843442">
      <w:pPr>
        <w:pStyle w:val="Furtherreading"/>
      </w:pPr>
      <w:r w:rsidRPr="004E1135">
        <w:t xml:space="preserve">IALA. </w:t>
      </w:r>
      <w:r w:rsidRPr="004E1135">
        <w:rPr>
          <w:rFonts w:eastAsiaTheme="minorHAnsi"/>
        </w:rPr>
        <w:t>NAVGUIDE</w:t>
      </w:r>
    </w:p>
    <w:p w14:paraId="1422EBB1" w14:textId="4698F218" w:rsidR="00843442" w:rsidRPr="004E1135" w:rsidRDefault="00843442" w:rsidP="00843442">
      <w:pPr>
        <w:pStyle w:val="Furtherreading"/>
      </w:pPr>
      <w:r w:rsidRPr="004E1135">
        <w:t>IALA. Recommendation R</w:t>
      </w:r>
      <w:del w:id="898" w:author="Sundklev Monica" w:date="2025-10-22T01:11:00Z">
        <w:r w:rsidRPr="004E1135" w:rsidDel="001122E5">
          <w:delText>-</w:delText>
        </w:r>
      </w:del>
      <w:r w:rsidRPr="004E1135">
        <w:t>0139 The Marking of Offshore Man-made Structures</w:t>
      </w:r>
    </w:p>
    <w:p w14:paraId="1AB8946F" w14:textId="77777777" w:rsidR="00843442" w:rsidRPr="004E1135" w:rsidRDefault="00843442" w:rsidP="00843442">
      <w:pPr>
        <w:pStyle w:val="Furtherreading"/>
      </w:pPr>
      <w:r w:rsidRPr="004E1135">
        <w:t>IALA. Recommendation R</w:t>
      </w:r>
      <w:del w:id="899" w:author="Sundklev Monica" w:date="2025-10-22T01:11:00Z">
        <w:r w:rsidRPr="004E1135" w:rsidDel="001122E5">
          <w:delText>-</w:delText>
        </w:r>
      </w:del>
      <w:r w:rsidRPr="004E1135">
        <w:t>1010 Involvement of Maritime Authorities in Marine Spatial Planning</w:t>
      </w:r>
    </w:p>
    <w:p w14:paraId="36232377" w14:textId="77777777" w:rsidR="00843442" w:rsidRPr="004E1135" w:rsidRDefault="00843442" w:rsidP="00843442">
      <w:pPr>
        <w:pStyle w:val="Furtherreading"/>
      </w:pPr>
      <w:r w:rsidRPr="004E1135">
        <w:t xml:space="preserve">AMSA. (2024) </w:t>
      </w:r>
      <w:del w:id="900" w:author="Sundklev Monica" w:date="2025-10-22T01:11:00Z">
        <w:r w:rsidRPr="004E1135" w:rsidDel="001122E5">
          <w:delText xml:space="preserve">– </w:delText>
        </w:r>
      </w:del>
      <w:r w:rsidRPr="004E1135">
        <w:t>Offshore renewable energy infrastructure policy.</w:t>
      </w:r>
    </w:p>
    <w:p w14:paraId="7D146E75" w14:textId="5B9CD2B1" w:rsidR="00843442" w:rsidRPr="004E1135" w:rsidRDefault="00843442" w:rsidP="00843442">
      <w:pPr>
        <w:pStyle w:val="Furtherreading"/>
        <w:rPr>
          <w:rFonts w:cstheme="minorHAnsi"/>
        </w:rPr>
      </w:pPr>
      <w:r w:rsidRPr="004E1135">
        <w:t>Fi</w:t>
      </w:r>
      <w:ins w:id="901" w:author="Sundklev Monica" w:date="2025-10-21T23:34:00Z">
        <w:r w:rsidR="00BE4AD0">
          <w:t>n</w:t>
        </w:r>
      </w:ins>
      <w:r w:rsidRPr="004E1135">
        <w:t xml:space="preserve">nish Transport Infrastructure Agency (2023) </w:t>
      </w:r>
      <w:r w:rsidRPr="004E1135">
        <w:rPr>
          <w:lang w:val="en-US"/>
        </w:rPr>
        <w:t xml:space="preserve">Coordinating offshore wind power, maritime transport and </w:t>
      </w:r>
      <w:r w:rsidRPr="004E1135">
        <w:rPr>
          <w:rFonts w:cstheme="minorHAnsi"/>
          <w:lang w:val="en-US"/>
        </w:rPr>
        <w:t>maritime transport infrastructure.</w:t>
      </w:r>
    </w:p>
    <w:p w14:paraId="7D857F93" w14:textId="0DEAE723" w:rsidR="00723EE8" w:rsidRPr="004E1135" w:rsidDel="001E5353" w:rsidRDefault="00723EE8" w:rsidP="00723EE8">
      <w:pPr>
        <w:pStyle w:val="Furtherreading"/>
        <w:rPr>
          <w:del w:id="902" w:author="Sundklev Monica" w:date="2025-10-22T00:56:00Z"/>
          <w:rFonts w:cstheme="minorHAnsi"/>
        </w:rPr>
      </w:pPr>
      <w:commentRangeStart w:id="903"/>
      <w:del w:id="904" w:author="Sundklev Monica" w:date="2025-10-22T00:56:00Z">
        <w:r w:rsidRPr="004E1135" w:rsidDel="001E5353">
          <w:rPr>
            <w:rFonts w:cstheme="minorHAnsi"/>
          </w:rPr>
          <w:delText>IMO Resolution A.671 (16) Safety Zones and Safety of Navigation around Offshore Installations and Structures</w:delText>
        </w:r>
      </w:del>
      <w:commentRangeEnd w:id="903"/>
      <w:r w:rsidR="001E5353">
        <w:rPr>
          <w:rStyle w:val="CommentReference"/>
        </w:rPr>
        <w:commentReference w:id="903"/>
      </w:r>
    </w:p>
    <w:p w14:paraId="75DFEFF9" w14:textId="101A8B24" w:rsidR="00723EE8" w:rsidRPr="004E1135" w:rsidRDefault="00723EE8" w:rsidP="00723EE8">
      <w:pPr>
        <w:pStyle w:val="Furtherreading"/>
        <w:rPr>
          <w:rFonts w:cstheme="minorHAnsi"/>
        </w:rPr>
      </w:pPr>
      <w:r w:rsidRPr="004E1135">
        <w:rPr>
          <w:rFonts w:cstheme="minorHAnsi"/>
        </w:rPr>
        <w:t>IMO</w:t>
      </w:r>
      <w:ins w:id="905" w:author="Sundklev Monica" w:date="2025-10-22T01:12:00Z">
        <w:r w:rsidR="001122E5">
          <w:rPr>
            <w:rFonts w:cstheme="minorHAnsi"/>
          </w:rPr>
          <w:t>.</w:t>
        </w:r>
      </w:ins>
      <w:r w:rsidRPr="004E1135">
        <w:rPr>
          <w:rFonts w:cstheme="minorHAnsi"/>
        </w:rPr>
        <w:t xml:space="preserve"> </w:t>
      </w:r>
      <w:ins w:id="906" w:author="Sundklev Monica" w:date="2025-10-22T02:13:00Z">
        <w:r w:rsidR="0091501F">
          <w:rPr>
            <w:rFonts w:cstheme="minorHAnsi"/>
          </w:rPr>
          <w:t xml:space="preserve">(1977) </w:t>
        </w:r>
      </w:ins>
      <w:r w:rsidRPr="004E1135">
        <w:rPr>
          <w:rFonts w:cstheme="minorHAnsi"/>
        </w:rPr>
        <w:t>Resolution A.379(X) Establishment of Safety Zones and Fairways or Routeing Systems in Off-Shore Exploration Areas</w:t>
      </w:r>
    </w:p>
    <w:p w14:paraId="43D325E1" w14:textId="46E0DE19" w:rsidR="00E4788D" w:rsidRPr="004E1135" w:rsidRDefault="00E4788D" w:rsidP="00E4788D">
      <w:pPr>
        <w:pStyle w:val="Furtherreading"/>
        <w:autoSpaceDE w:val="0"/>
        <w:autoSpaceDN w:val="0"/>
        <w:adjustRightInd w:val="0"/>
        <w:spacing w:line="240" w:lineRule="auto"/>
        <w:rPr>
          <w:ins w:id="907" w:author="Sundklev Monica" w:date="2025-10-22T01:33:00Z"/>
          <w:rFonts w:cstheme="minorHAnsi"/>
        </w:rPr>
      </w:pPr>
      <w:ins w:id="908" w:author="Sundklev Monica" w:date="2025-10-22T01:33:00Z">
        <w:r w:rsidRPr="004E1135">
          <w:rPr>
            <w:rFonts w:cstheme="minorHAnsi"/>
          </w:rPr>
          <w:t>IMO</w:t>
        </w:r>
        <w:r>
          <w:rPr>
            <w:rFonts w:cstheme="minorHAnsi"/>
          </w:rPr>
          <w:t>.</w:t>
        </w:r>
        <w:r w:rsidRPr="004E1135">
          <w:rPr>
            <w:rFonts w:cstheme="minorHAnsi"/>
          </w:rPr>
          <w:t xml:space="preserve"> </w:t>
        </w:r>
      </w:ins>
      <w:ins w:id="909" w:author="Sundklev Monica" w:date="2025-10-22T02:13:00Z">
        <w:r w:rsidR="0091501F">
          <w:rPr>
            <w:rFonts w:cstheme="minorHAnsi"/>
          </w:rPr>
          <w:t xml:space="preserve">(1987) </w:t>
        </w:r>
      </w:ins>
      <w:ins w:id="910" w:author="Sundklev Monica" w:date="2025-10-22T01:33:00Z">
        <w:r w:rsidRPr="004E1135">
          <w:rPr>
            <w:rFonts w:cstheme="minorHAnsi"/>
          </w:rPr>
          <w:t>Resolution A.621(15) Measures to prevent infringement of Safety Zones around Offshore Installations or Structures.</w:t>
        </w:r>
      </w:ins>
    </w:p>
    <w:p w14:paraId="27AF0F79" w14:textId="1A7125CD" w:rsidR="00723EE8" w:rsidRPr="004E1135" w:rsidRDefault="00723EE8" w:rsidP="00723EE8">
      <w:pPr>
        <w:pStyle w:val="Furtherreading"/>
        <w:rPr>
          <w:rFonts w:cstheme="minorHAnsi"/>
        </w:rPr>
      </w:pPr>
      <w:r w:rsidRPr="004E1135">
        <w:rPr>
          <w:rFonts w:cstheme="minorHAnsi"/>
        </w:rPr>
        <w:t>IMO</w:t>
      </w:r>
      <w:ins w:id="911" w:author="Sundklev Monica" w:date="2025-10-22T01:12:00Z">
        <w:r w:rsidR="001122E5">
          <w:rPr>
            <w:rFonts w:cstheme="minorHAnsi"/>
          </w:rPr>
          <w:t>.</w:t>
        </w:r>
      </w:ins>
      <w:r w:rsidRPr="004E1135">
        <w:rPr>
          <w:rFonts w:cstheme="minorHAnsi"/>
        </w:rPr>
        <w:t xml:space="preserve"> </w:t>
      </w:r>
      <w:ins w:id="912" w:author="Sundklev Monica" w:date="2025-10-22T02:14:00Z">
        <w:r w:rsidR="0091501F">
          <w:rPr>
            <w:rFonts w:cstheme="minorHAnsi"/>
          </w:rPr>
          <w:t xml:space="preserve">(1989) </w:t>
        </w:r>
      </w:ins>
      <w:r w:rsidRPr="004E1135">
        <w:rPr>
          <w:rFonts w:cstheme="minorHAnsi"/>
        </w:rPr>
        <w:t>Resolution A.672(16) Guidelines and standards for the Removal of Offshore Installations an</w:t>
      </w:r>
      <w:del w:id="913" w:author="Sundklev Monica" w:date="2025-10-21T23:34:00Z">
        <w:r w:rsidRPr="004E1135" w:rsidDel="00BE4AD0">
          <w:rPr>
            <w:rFonts w:cstheme="minorHAnsi"/>
          </w:rPr>
          <w:delText>s</w:delText>
        </w:r>
      </w:del>
      <w:ins w:id="914" w:author="Sundklev Monica" w:date="2025-10-21T23:34:00Z">
        <w:r w:rsidR="00BE4AD0">
          <w:rPr>
            <w:rFonts w:cstheme="minorHAnsi"/>
          </w:rPr>
          <w:t>d</w:t>
        </w:r>
      </w:ins>
      <w:r w:rsidRPr="004E1135">
        <w:rPr>
          <w:rFonts w:cstheme="minorHAnsi"/>
        </w:rPr>
        <w:t xml:space="preserve"> Structures on the Continental Shelf and in the Exclusive Economic Zone</w:t>
      </w:r>
    </w:p>
    <w:p w14:paraId="59F72A57" w14:textId="0CFF93BB" w:rsidR="00CD09E0" w:rsidRPr="004E1135" w:rsidDel="00E4788D" w:rsidRDefault="00CD09E0" w:rsidP="004E1135">
      <w:pPr>
        <w:pStyle w:val="Furtherreading"/>
        <w:autoSpaceDE w:val="0"/>
        <w:autoSpaceDN w:val="0"/>
        <w:adjustRightInd w:val="0"/>
        <w:spacing w:line="240" w:lineRule="auto"/>
        <w:rPr>
          <w:del w:id="915" w:author="Sundklev Monica" w:date="2025-10-22T01:33:00Z"/>
          <w:rFonts w:cstheme="minorHAnsi"/>
        </w:rPr>
      </w:pPr>
      <w:del w:id="916" w:author="Sundklev Monica" w:date="2025-10-22T01:33:00Z">
        <w:r w:rsidRPr="004E1135" w:rsidDel="00E4788D">
          <w:rPr>
            <w:rFonts w:cstheme="minorHAnsi"/>
          </w:rPr>
          <w:delText>IMO Resolution A.621(15) Measures to prevent infringement of Safety Zones around Offshore Installations or Structures.</w:delText>
        </w:r>
      </w:del>
    </w:p>
    <w:p w14:paraId="2673B9D2" w14:textId="1F3EA4E3" w:rsidR="00CD09E0" w:rsidRDefault="00CD09E0" w:rsidP="00CD09E0">
      <w:pPr>
        <w:pStyle w:val="Furtherreading"/>
        <w:rPr>
          <w:ins w:id="917" w:author="Sundklev Monica" w:date="2025-10-22T01:20:00Z"/>
          <w:rFonts w:cstheme="minorHAnsi"/>
        </w:rPr>
      </w:pPr>
      <w:r w:rsidRPr="004E1135">
        <w:rPr>
          <w:rFonts w:cstheme="minorHAnsi"/>
        </w:rPr>
        <w:t>IMO</w:t>
      </w:r>
      <w:ins w:id="918" w:author="Sundklev Monica" w:date="2025-10-22T01:12:00Z">
        <w:r w:rsidR="001122E5">
          <w:rPr>
            <w:rFonts w:cstheme="minorHAnsi"/>
          </w:rPr>
          <w:t>.</w:t>
        </w:r>
      </w:ins>
      <w:r w:rsidRPr="004E1135">
        <w:rPr>
          <w:rFonts w:cstheme="minorHAnsi"/>
        </w:rPr>
        <w:t xml:space="preserve"> </w:t>
      </w:r>
      <w:ins w:id="919" w:author="Sundklev Monica" w:date="2025-10-22T02:15:00Z">
        <w:r w:rsidR="0091501F">
          <w:rPr>
            <w:rFonts w:cstheme="minorHAnsi"/>
          </w:rPr>
          <w:t xml:space="preserve">(1997) </w:t>
        </w:r>
      </w:ins>
      <w:r w:rsidRPr="004E1135">
        <w:rPr>
          <w:rFonts w:cstheme="minorHAnsi"/>
        </w:rPr>
        <w:t xml:space="preserve">Resolution A.863(20) Code of Safe Practice for the Carriage of Cargoes and Persons by Offshore Supply Vessels (OSV Code) </w:t>
      </w:r>
      <w:commentRangeStart w:id="920"/>
      <w:del w:id="921" w:author="Sundklev Monica" w:date="2025-10-21T23:34:00Z">
        <w:r w:rsidRPr="004E1135" w:rsidDel="00A955FA">
          <w:rPr>
            <w:rFonts w:cstheme="minorHAnsi"/>
          </w:rPr>
          <w:delText xml:space="preserve">Appendix </w:delText>
        </w:r>
      </w:del>
      <w:commentRangeEnd w:id="920"/>
      <w:r w:rsidR="00A955FA">
        <w:rPr>
          <w:rStyle w:val="CommentReference"/>
        </w:rPr>
        <w:commentReference w:id="920"/>
      </w:r>
      <w:del w:id="922" w:author="Sundklev Monica" w:date="2025-10-21T23:34:00Z">
        <w:r w:rsidRPr="004E1135" w:rsidDel="00A955FA">
          <w:rPr>
            <w:rFonts w:cstheme="minorHAnsi"/>
          </w:rPr>
          <w:delText>1</w:delText>
        </w:r>
      </w:del>
    </w:p>
    <w:p w14:paraId="68315A0D" w14:textId="17F05845" w:rsidR="001122E5" w:rsidRPr="001122E5" w:rsidRDefault="001122E5" w:rsidP="00CD09E0">
      <w:pPr>
        <w:pStyle w:val="Furtherreading"/>
        <w:rPr>
          <w:ins w:id="923" w:author="Sundklev Monica" w:date="2025-10-22T01:29:00Z"/>
          <w:rFonts w:cstheme="minorHAnsi"/>
        </w:rPr>
      </w:pPr>
      <w:ins w:id="924" w:author="Sundklev Monica" w:date="2025-10-22T01:20:00Z">
        <w:r>
          <w:t xml:space="preserve">IMO. </w:t>
        </w:r>
      </w:ins>
      <w:ins w:id="925" w:author="Sundklev Monica" w:date="2025-10-22T01:38:00Z">
        <w:r w:rsidR="00AB3150">
          <w:t xml:space="preserve">(2003) </w:t>
        </w:r>
      </w:ins>
      <w:ins w:id="926" w:author="Sundklev Monica" w:date="2025-10-22T01:20:00Z">
        <w:r>
          <w:t xml:space="preserve">MSC/Circ.1060 </w:t>
        </w:r>
        <w:r w:rsidRPr="001122E5">
          <w:t xml:space="preserve">Guidance </w:t>
        </w:r>
        <w:proofErr w:type="gramStart"/>
        <w:r w:rsidRPr="001122E5">
          <w:t>note</w:t>
        </w:r>
        <w:proofErr w:type="gramEnd"/>
        <w:r w:rsidRPr="001122E5">
          <w:t xml:space="preserve"> on the preparation of proposals on ships’ routeing systems and ship reporting systems for submission to the sub-committee on safety of navigation</w:t>
        </w:r>
      </w:ins>
    </w:p>
    <w:p w14:paraId="0B36F4F1" w14:textId="170E508E" w:rsidR="001122E5" w:rsidRPr="00E4788D" w:rsidRDefault="00E4788D" w:rsidP="00CD09E0">
      <w:pPr>
        <w:pStyle w:val="Furtherreading"/>
        <w:rPr>
          <w:ins w:id="927" w:author="Sundklev Monica" w:date="2025-10-22T01:35:00Z"/>
          <w:rFonts w:cstheme="minorHAnsi"/>
        </w:rPr>
      </w:pPr>
      <w:ins w:id="928" w:author="Sundklev Monica" w:date="2025-10-22T01:30:00Z">
        <w:r>
          <w:t xml:space="preserve">IMO. (2006) </w:t>
        </w:r>
      </w:ins>
      <w:ins w:id="929" w:author="Sundklev Monica" w:date="2025-10-22T01:29:00Z">
        <w:r w:rsidR="001122E5">
          <w:t xml:space="preserve">MSC.1/Circ.1060 Add.1 Amendments to the </w:t>
        </w:r>
        <w:r w:rsidR="001122E5" w:rsidRPr="001122E5">
          <w:t>Guidance note on the preparation of proposals on ships’ routeing systems and ship reporting systems for submission to the sub-committee on safety of navigation</w:t>
        </w:r>
      </w:ins>
    </w:p>
    <w:p w14:paraId="7E8E1F62" w14:textId="631F4285" w:rsidR="00E4788D" w:rsidRPr="00E4788D" w:rsidRDefault="00E4788D" w:rsidP="00182408">
      <w:pPr>
        <w:pStyle w:val="Furtherreading"/>
        <w:rPr>
          <w:rFonts w:cstheme="minorHAnsi"/>
        </w:rPr>
      </w:pPr>
      <w:ins w:id="930" w:author="Sundklev Monica" w:date="2025-10-22T01:35:00Z">
        <w:r>
          <w:t>IMO. (2019) MSC.1/Circ.1608</w:t>
        </w:r>
      </w:ins>
      <w:ins w:id="931" w:author="Sundklev Monica" w:date="2025-10-22T01:36:00Z">
        <w:r>
          <w:t xml:space="preserve"> </w:t>
        </w:r>
      </w:ins>
      <w:ins w:id="932" w:author="Sundklev Monica" w:date="2025-10-22T01:37:00Z">
        <w:r>
          <w:t>P</w:t>
        </w:r>
      </w:ins>
      <w:ins w:id="933" w:author="Sundklev Monica" w:date="2025-10-22T01:36:00Z">
        <w:r>
          <w:t>rocedure for the submission of documents containing proposals for the establishment of, or amendments to, ships' routeing systems or ship reporting systems</w:t>
        </w:r>
      </w:ins>
    </w:p>
    <w:p w14:paraId="1EDDD810" w14:textId="77777777" w:rsidR="00843442" w:rsidRPr="00BD3873" w:rsidRDefault="00843442" w:rsidP="00BD3873">
      <w:pPr>
        <w:pStyle w:val="BodyText"/>
      </w:pPr>
    </w:p>
    <w:sectPr w:rsidR="00843442" w:rsidRPr="00BD3873" w:rsidSect="00D10FEF">
      <w:headerReference w:type="even" r:id="rId33"/>
      <w:headerReference w:type="default" r:id="rId34"/>
      <w:footerReference w:type="even" r:id="rId35"/>
      <w:headerReference w:type="first" r:id="rId36"/>
      <w:footerReference w:type="first" r:id="rId37"/>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Sundklev Monica" w:date="2025-10-22T08:22:00Z" w:initials="SM">
    <w:p w14:paraId="2BF4FAD0" w14:textId="3A0438DD" w:rsidR="00182408" w:rsidRDefault="00182408">
      <w:pPr>
        <w:pStyle w:val="CommentText"/>
      </w:pPr>
      <w:r>
        <w:rPr>
          <w:rStyle w:val="CommentReference"/>
        </w:rPr>
        <w:annotationRef/>
      </w:r>
      <w:r>
        <w:t>Here we should mention more on the changes made, see suggestion.</w:t>
      </w:r>
    </w:p>
  </w:comment>
  <w:comment w:id="20" w:author="IH - DT - DNV - Chefe da Divisão de Navegação" w:date="2025-10-22T10:26:00Z" w:initials="I-D-D-CdD">
    <w:p w14:paraId="5C33DCEE" w14:textId="01B62D9B" w:rsidR="00182408" w:rsidRDefault="00182408">
      <w:pPr>
        <w:pStyle w:val="CommentText"/>
      </w:pPr>
      <w:r>
        <w:rPr>
          <w:rStyle w:val="CommentReference"/>
        </w:rPr>
        <w:annotationRef/>
      </w:r>
      <w:r w:rsidRPr="00182408">
        <w:t>Is this acronym necessary?</w:t>
      </w:r>
    </w:p>
  </w:comment>
  <w:comment w:id="21" w:author="Christina Schneider" w:date="2025-10-21T15:32:00Z" w:initials="CS">
    <w:p w14:paraId="02B9B6C1" w14:textId="77777777" w:rsidR="00182408" w:rsidRDefault="00182408" w:rsidP="0087155D">
      <w:pPr>
        <w:pStyle w:val="CommentText"/>
      </w:pPr>
      <w:r>
        <w:rPr>
          <w:rStyle w:val="CommentReference"/>
        </w:rPr>
        <w:annotationRef/>
      </w:r>
      <w:r>
        <w:t>Where is the connection to Marine AtoN and the aim and objectives of the Organization?</w:t>
      </w:r>
    </w:p>
  </w:comment>
  <w:comment w:id="25" w:author="Sundklev Monica" w:date="2025-10-22T00:19:00Z" w:initials="SM">
    <w:p w14:paraId="776D0B0C" w14:textId="588DAF8B" w:rsidR="00182408" w:rsidRDefault="00182408">
      <w:pPr>
        <w:pStyle w:val="CommentText"/>
      </w:pPr>
      <w:r>
        <w:rPr>
          <w:rStyle w:val="CommentReference"/>
        </w:rPr>
        <w:annotationRef/>
      </w:r>
      <w:r>
        <w:t>The references should be linked to the table. Can be done later.</w:t>
      </w:r>
    </w:p>
  </w:comment>
  <w:comment w:id="32" w:author="Sundklev Monica" w:date="2025-10-22T00:27:00Z" w:initials="SM">
    <w:p w14:paraId="4E92AC6F" w14:textId="28D11FC1" w:rsidR="00182408" w:rsidRDefault="00182408">
      <w:pPr>
        <w:pStyle w:val="CommentText"/>
      </w:pPr>
      <w:r>
        <w:rPr>
          <w:rStyle w:val="CommentReference"/>
        </w:rPr>
        <w:annotationRef/>
      </w:r>
      <w:r>
        <w:t>Check if the footnote shouldn’t be larger in the template. Now it’s nearly impossible to read.</w:t>
      </w:r>
    </w:p>
  </w:comment>
  <w:comment w:id="46" w:author="IH - DT - DNV - Chefe da Divisão de Navegação" w:date="2025-10-22T10:33:00Z" w:initials="I-D-D-CdD">
    <w:p w14:paraId="1BA89415" w14:textId="61FF61E7" w:rsidR="003B22C5" w:rsidRDefault="003B22C5">
      <w:pPr>
        <w:pStyle w:val="CommentText"/>
      </w:pPr>
      <w:r>
        <w:rPr>
          <w:rStyle w:val="CommentReference"/>
        </w:rPr>
        <w:annotationRef/>
      </w:r>
      <w:r>
        <w:t xml:space="preserve">The risk analysis can include the cost-benefit assessment, is not a mandatory </w:t>
      </w:r>
    </w:p>
  </w:comment>
  <w:comment w:id="47" w:author="Trevor Harris" w:date="2025-10-23T08:19:00Z" w:initials="TH">
    <w:p w14:paraId="7F8C9903" w14:textId="77777777" w:rsidR="007B2D77" w:rsidRDefault="007B2D77" w:rsidP="007B2D77">
      <w:pPr>
        <w:pStyle w:val="CommentText"/>
      </w:pPr>
      <w:r>
        <w:rPr>
          <w:rStyle w:val="CommentReference"/>
        </w:rPr>
        <w:annotationRef/>
      </w:r>
      <w:r>
        <w:t>Noted, but not really required in this doc</w:t>
      </w:r>
    </w:p>
  </w:comment>
  <w:comment w:id="50" w:author="Sundklev Monica" w:date="2025-10-22T00:41:00Z" w:initials="SM">
    <w:p w14:paraId="4D33167D" w14:textId="4E5D3F70" w:rsidR="00182408" w:rsidRDefault="00182408">
      <w:pPr>
        <w:pStyle w:val="CommentText"/>
      </w:pPr>
      <w:r>
        <w:rPr>
          <w:rStyle w:val="CommentReference"/>
        </w:rPr>
        <w:annotationRef/>
      </w:r>
      <w:r>
        <w:t>Suggest deleting these circulars as they have been superseded and therefore no need to mention them.</w:t>
      </w:r>
    </w:p>
  </w:comment>
  <w:comment w:id="62" w:author="Sundklev Monica" w:date="2025-10-22T00:59:00Z" w:initials="SM">
    <w:p w14:paraId="1F44667D" w14:textId="02DD9305" w:rsidR="00182408" w:rsidRDefault="00182408">
      <w:pPr>
        <w:pStyle w:val="CommentText"/>
      </w:pPr>
      <w:r>
        <w:rPr>
          <w:rStyle w:val="CommentReference"/>
        </w:rPr>
        <w:annotationRef/>
      </w:r>
      <w:r>
        <w:t>Added the present version to the reference list.</w:t>
      </w:r>
    </w:p>
  </w:comment>
  <w:comment w:id="80" w:author="Sundklev Monica" w:date="2025-10-22T00:59:00Z" w:initials="SM">
    <w:p w14:paraId="12556827" w14:textId="1506B710" w:rsidR="00182408" w:rsidRDefault="00182408">
      <w:pPr>
        <w:pStyle w:val="CommentText"/>
      </w:pPr>
      <w:r>
        <w:rPr>
          <w:rStyle w:val="CommentReference"/>
        </w:rPr>
        <w:annotationRef/>
      </w:r>
      <w:r>
        <w:t>Added to the reference list.</w:t>
      </w:r>
    </w:p>
  </w:comment>
  <w:comment w:id="100" w:author="Sundklev Monica" w:date="2025-10-22T01:00:00Z" w:initials="SM">
    <w:p w14:paraId="16435150" w14:textId="062B1994" w:rsidR="00182408" w:rsidRDefault="00182408">
      <w:pPr>
        <w:pStyle w:val="CommentText"/>
      </w:pPr>
      <w:r>
        <w:rPr>
          <w:rStyle w:val="CommentReference"/>
        </w:rPr>
        <w:annotationRef/>
      </w:r>
      <w:r>
        <w:t>Added to the reference list.</w:t>
      </w:r>
    </w:p>
  </w:comment>
  <w:comment w:id="103" w:author="Christina Schneider" w:date="2025-10-21T15:44:00Z" w:initials="CS">
    <w:p w14:paraId="149705F6" w14:textId="77777777" w:rsidR="00182408" w:rsidRDefault="00182408" w:rsidP="001C0A6A">
      <w:pPr>
        <w:pStyle w:val="CommentText"/>
      </w:pPr>
      <w:r>
        <w:rPr>
          <w:rStyle w:val="CommentReference"/>
        </w:rPr>
        <w:annotationRef/>
      </w:r>
      <w:r>
        <w:t>Consider to only use “Marine Aids to Navigation” to follow the IALA Convention which includes VTS</w:t>
      </w:r>
    </w:p>
  </w:comment>
  <w:comment w:id="104" w:author="Sundklev Monica" w:date="2025-10-22T02:35:00Z" w:initials="SM">
    <w:p w14:paraId="61071E01" w14:textId="77777777" w:rsidR="00182408" w:rsidRDefault="00182408">
      <w:pPr>
        <w:pStyle w:val="CommentText"/>
      </w:pPr>
      <w:r>
        <w:rPr>
          <w:rStyle w:val="CommentReference"/>
        </w:rPr>
        <w:annotationRef/>
      </w:r>
      <w:r>
        <w:t>We discussed this, but in this case there are different measures as well as rules and procedures on what to do, so we need to separate aids to navigation and VTS. Under 3.1, 3.2 and 3,3 there are also descriptions of the different SOLAS regulations for aids to navigation, VTS and SRS.</w:t>
      </w:r>
    </w:p>
    <w:p w14:paraId="088BC4D5" w14:textId="3C5541A4" w:rsidR="00182408" w:rsidRDefault="00182408">
      <w:pPr>
        <w:pStyle w:val="CommentText"/>
      </w:pPr>
      <w:r>
        <w:t xml:space="preserve">In my mind it is unfortunate that the acronym AtoN means Marine aids to navigation as AtoN has only meant aids to navigation for a very long time before and is still being used as such in IALA documents. </w:t>
      </w:r>
    </w:p>
    <w:p w14:paraId="5BA1D578" w14:textId="77777777" w:rsidR="00182408" w:rsidRDefault="00182408">
      <w:pPr>
        <w:pStyle w:val="CommentText"/>
      </w:pPr>
      <w:r>
        <w:t xml:space="preserve">Is there any possibility to change to Marine AtoN in the future? Maybe at the next IALA Assembly? </w:t>
      </w:r>
    </w:p>
    <w:p w14:paraId="100E7CB9" w14:textId="147A56F8" w:rsidR="00182408" w:rsidRDefault="00182408">
      <w:pPr>
        <w:pStyle w:val="CommentText"/>
      </w:pPr>
      <w:r>
        <w:t>Also other organisations, such as IMO, do not know about this as there are separate SOLAS regulations for Aids to navigation and VTS.</w:t>
      </w:r>
    </w:p>
  </w:comment>
  <w:comment w:id="137" w:author="Christina Schneider" w:date="2025-10-21T15:55:00Z" w:initials="CS">
    <w:p w14:paraId="78DD01F9" w14:textId="77777777" w:rsidR="00182408" w:rsidRDefault="00182408" w:rsidP="00DC331B">
      <w:pPr>
        <w:pStyle w:val="CommentText"/>
      </w:pPr>
      <w:r>
        <w:rPr>
          <w:rStyle w:val="CommentReference"/>
        </w:rPr>
        <w:annotationRef/>
      </w:r>
      <w:r>
        <w:t>The Organization in any IALA documents is IALA in line with the Convention. As this is not a direct quote with « » the IMO reference should be clarified.</w:t>
      </w:r>
    </w:p>
  </w:comment>
  <w:comment w:id="138" w:author="Sundklev Monica" w:date="2025-10-21T23:08:00Z" w:initials="SM">
    <w:p w14:paraId="17E78CE6" w14:textId="1730507A" w:rsidR="00182408" w:rsidRDefault="00182408">
      <w:pPr>
        <w:pStyle w:val="CommentText"/>
      </w:pPr>
      <w:r>
        <w:rPr>
          <w:rStyle w:val="CommentReference"/>
        </w:rPr>
        <w:annotationRef/>
      </w:r>
      <w:r>
        <w:t>Agree</w:t>
      </w:r>
    </w:p>
  </w:comment>
  <w:comment w:id="145" w:author="Sundklev Monica" w:date="2025-10-22T01:50:00Z" w:initials="SM">
    <w:p w14:paraId="1E7BF9B1" w14:textId="19078D73" w:rsidR="00182408" w:rsidRDefault="00182408">
      <w:pPr>
        <w:pStyle w:val="CommentText"/>
      </w:pPr>
      <w:r>
        <w:rPr>
          <w:rStyle w:val="CommentReference"/>
        </w:rPr>
        <w:annotationRef/>
      </w:r>
      <w:r>
        <w:t xml:space="preserve">In order to make reference to the resolution and refer to the rules of the resolution first and then to the publication I had to revise the order of the text slightly. </w:t>
      </w:r>
    </w:p>
  </w:comment>
  <w:comment w:id="163" w:author="Sundklev Monica" w:date="2025-10-22T01:53:00Z" w:initials="SM">
    <w:p w14:paraId="33C0C28D" w14:textId="77777777" w:rsidR="00182408" w:rsidRDefault="00182408">
      <w:pPr>
        <w:pStyle w:val="CommentText"/>
      </w:pPr>
      <w:r>
        <w:rPr>
          <w:rStyle w:val="CommentReference"/>
        </w:rPr>
        <w:annotationRef/>
      </w:r>
      <w:r>
        <w:t xml:space="preserve">The resolution has just been mentioned, so is the footnote needed? </w:t>
      </w:r>
    </w:p>
    <w:p w14:paraId="2414D2AD" w14:textId="0AB097EB" w:rsidR="00182408" w:rsidRDefault="00182408">
      <w:pPr>
        <w:pStyle w:val="CommentText"/>
      </w:pPr>
      <w:r>
        <w:t>Couldn’t we just add in the beginning: “The resolution states that…etc?</w:t>
      </w:r>
    </w:p>
  </w:comment>
  <w:comment w:id="164" w:author="IH - DT - DNV - Chefe da Divisão de Navegação" w:date="2025-10-22T10:40:00Z" w:initials="I-D-D-CdD">
    <w:p w14:paraId="188800CA" w14:textId="1BC8DBE5" w:rsidR="003B22C5" w:rsidRDefault="003B22C5">
      <w:pPr>
        <w:pStyle w:val="CommentText"/>
      </w:pPr>
      <w:r>
        <w:rPr>
          <w:rStyle w:val="CommentReference"/>
        </w:rPr>
        <w:annotationRef/>
      </w:r>
      <w:r>
        <w:t>Agree</w:t>
      </w:r>
    </w:p>
  </w:comment>
  <w:comment w:id="168" w:author="Sundklev Monica" w:date="2025-10-22T01:48:00Z" w:initials="SM">
    <w:p w14:paraId="632960E4" w14:textId="76F97C47" w:rsidR="00182408" w:rsidRDefault="00182408">
      <w:pPr>
        <w:pStyle w:val="CommentText"/>
      </w:pPr>
      <w:r>
        <w:rPr>
          <w:rStyle w:val="CommentReference"/>
        </w:rPr>
        <w:annotationRef/>
      </w:r>
      <w:r>
        <w:t xml:space="preserve">As we are only referring to these and not quoting, I put them under Further reading. </w:t>
      </w:r>
    </w:p>
    <w:p w14:paraId="414A9960" w14:textId="77777777" w:rsidR="00182408" w:rsidRDefault="00182408">
      <w:pPr>
        <w:pStyle w:val="CommentText"/>
      </w:pPr>
      <w:r>
        <w:t>The same with Circ.1608.</w:t>
      </w:r>
    </w:p>
    <w:p w14:paraId="681CE8E5" w14:textId="249DEC6E" w:rsidR="00182408" w:rsidRDefault="00182408">
      <w:pPr>
        <w:pStyle w:val="CommentText"/>
      </w:pPr>
      <w:r>
        <w:t>As such, I don’t think it’s necessary to mention the whole title as it is being mentioned in the list of Further reading, but that has to be checked by the secretariat.</w:t>
      </w:r>
    </w:p>
  </w:comment>
  <w:comment w:id="178" w:author="Sundklev Monica" w:date="2025-10-22T01:08:00Z" w:initials="SM">
    <w:p w14:paraId="44BA63C7" w14:textId="17E7D660" w:rsidR="00182408" w:rsidRDefault="00182408">
      <w:pPr>
        <w:pStyle w:val="CommentText"/>
      </w:pPr>
      <w:r>
        <w:rPr>
          <w:rStyle w:val="CommentReference"/>
        </w:rPr>
        <w:annotationRef/>
      </w:r>
      <w:r>
        <w:t>I think the first develop should be deleted see new suggestion.</w:t>
      </w:r>
    </w:p>
  </w:comment>
  <w:comment w:id="184" w:author="Christina Schneider" w:date="2025-10-21T15:55:00Z" w:initials="CS">
    <w:p w14:paraId="02930854" w14:textId="77777777" w:rsidR="00182408" w:rsidRDefault="00182408" w:rsidP="00DC331B">
      <w:pPr>
        <w:pStyle w:val="CommentText"/>
      </w:pPr>
      <w:r>
        <w:rPr>
          <w:rStyle w:val="CommentReference"/>
        </w:rPr>
        <w:annotationRef/>
      </w:r>
      <w:r>
        <w:t>Consistency with above</w:t>
      </w:r>
    </w:p>
  </w:comment>
  <w:comment w:id="185" w:author="Sundklev Monica" w:date="2025-10-21T23:11:00Z" w:initials="SM">
    <w:p w14:paraId="5ABFB873" w14:textId="77777777" w:rsidR="00182408" w:rsidRDefault="00182408">
      <w:pPr>
        <w:pStyle w:val="CommentText"/>
      </w:pPr>
      <w:r>
        <w:rPr>
          <w:rStyle w:val="CommentReference"/>
        </w:rPr>
        <w:annotationRef/>
      </w:r>
      <w:r>
        <w:t xml:space="preserve">Actually IMO is using “regulation V/11” instead of “Chapter V/11”. </w:t>
      </w:r>
    </w:p>
    <w:p w14:paraId="0B1C4BE2" w14:textId="7437DB43" w:rsidR="00182408" w:rsidRDefault="00182408">
      <w:pPr>
        <w:pStyle w:val="CommentText"/>
      </w:pPr>
      <w:r>
        <w:t>Suggest changing to that.</w:t>
      </w:r>
    </w:p>
  </w:comment>
  <w:comment w:id="224" w:author="Sundklev Monica" w:date="2025-10-22T08:51:00Z" w:initials="SM">
    <w:p w14:paraId="4E9B1432" w14:textId="24C0631C" w:rsidR="00182408" w:rsidRDefault="00182408">
      <w:pPr>
        <w:pStyle w:val="CommentText"/>
      </w:pPr>
      <w:r>
        <w:rPr>
          <w:rStyle w:val="CommentReference"/>
        </w:rPr>
        <w:annotationRef/>
      </w:r>
      <w:r>
        <w:t>Revised and merged with the first sentence.</w:t>
      </w:r>
    </w:p>
  </w:comment>
  <w:comment w:id="228" w:author="Sundklev Monica" w:date="2025-10-22T02:19:00Z" w:initials="SM">
    <w:p w14:paraId="33A24ADD" w14:textId="77777777" w:rsidR="00182408" w:rsidRDefault="00182408">
      <w:pPr>
        <w:pStyle w:val="CommentText"/>
      </w:pPr>
      <w:r>
        <w:rPr>
          <w:rStyle w:val="CommentReference"/>
        </w:rPr>
        <w:annotationRef/>
      </w:r>
      <w:r>
        <w:t xml:space="preserve">Suggest adding etc in the heading as there are several other zones and areas as well. </w:t>
      </w:r>
    </w:p>
    <w:p w14:paraId="5DED687F" w14:textId="77777777" w:rsidR="00182408" w:rsidRDefault="00182408">
      <w:pPr>
        <w:pStyle w:val="CommentText"/>
      </w:pPr>
      <w:r>
        <w:t xml:space="preserve">Another option could be: </w:t>
      </w:r>
    </w:p>
    <w:p w14:paraId="53C18A7E" w14:textId="3330A0FC" w:rsidR="00182408" w:rsidRDefault="00182408">
      <w:pPr>
        <w:pStyle w:val="CommentText"/>
      </w:pPr>
      <w:r>
        <w:t>“Zones and areas to be considered”</w:t>
      </w:r>
    </w:p>
  </w:comment>
  <w:comment w:id="231" w:author="Sundklev Monica" w:date="2025-10-22T08:34:00Z" w:initials="SM">
    <w:p w14:paraId="1408EF1C" w14:textId="6D081C77" w:rsidR="00182408" w:rsidRDefault="00182408">
      <w:pPr>
        <w:pStyle w:val="CommentText"/>
      </w:pPr>
      <w:r>
        <w:rPr>
          <w:rStyle w:val="CommentReference"/>
        </w:rPr>
        <w:annotationRef/>
      </w:r>
      <w:r>
        <w:t>Should the sub-titles below also be numbered  as 3.4.1?</w:t>
      </w:r>
    </w:p>
  </w:comment>
  <w:comment w:id="235" w:author="Christina Schneider" w:date="2025-10-21T15:59:00Z" w:initials="CS">
    <w:p w14:paraId="5340CC4E" w14:textId="77777777" w:rsidR="00182408" w:rsidRDefault="00182408" w:rsidP="00557E6D">
      <w:pPr>
        <w:pStyle w:val="CommentText"/>
      </w:pPr>
      <w:r>
        <w:rPr>
          <w:rStyle w:val="CommentReference"/>
        </w:rPr>
        <w:annotationRef/>
      </w:r>
      <w:r>
        <w:t>Please check the sentence</w:t>
      </w:r>
    </w:p>
  </w:comment>
  <w:comment w:id="236" w:author="Sundklev Monica" w:date="2025-10-22T00:13:00Z" w:initials="SM">
    <w:p w14:paraId="530416A2" w14:textId="38459895" w:rsidR="00182408" w:rsidRDefault="00182408">
      <w:pPr>
        <w:pStyle w:val="CommentText"/>
      </w:pPr>
      <w:r>
        <w:rPr>
          <w:rStyle w:val="CommentReference"/>
        </w:rPr>
        <w:annotationRef/>
      </w:r>
      <w:r>
        <w:t xml:space="preserve">Maybe </w:t>
      </w:r>
      <w:r w:rsidRPr="00E55674">
        <w:rPr>
          <w:i/>
          <w:iCs/>
        </w:rPr>
        <w:t>developments</w:t>
      </w:r>
      <w:r>
        <w:t xml:space="preserve"> should instead be </w:t>
      </w:r>
      <w:r w:rsidRPr="00E55674">
        <w:rPr>
          <w:i/>
          <w:iCs/>
        </w:rPr>
        <w:t>developers’</w:t>
      </w:r>
      <w:r>
        <w:t>?</w:t>
      </w:r>
    </w:p>
  </w:comment>
  <w:comment w:id="244" w:author="IH - DT - DNV - Chefe da Divisão de Navegação" w:date="2025-10-22T10:46:00Z" w:initials="I-D-D-CdD">
    <w:p w14:paraId="1920F1CA" w14:textId="62F33204" w:rsidR="009738D6" w:rsidRDefault="009738D6">
      <w:pPr>
        <w:pStyle w:val="CommentText"/>
      </w:pPr>
      <w:r>
        <w:rPr>
          <w:rStyle w:val="CommentReference"/>
        </w:rPr>
        <w:annotationRef/>
      </w:r>
      <w:r>
        <w:t xml:space="preserve">Already mentioned in previous page. </w:t>
      </w:r>
    </w:p>
  </w:comment>
  <w:comment w:id="245" w:author="Trevor Harris" w:date="2025-10-23T08:20:00Z" w:initials="TH">
    <w:p w14:paraId="4138E159" w14:textId="77777777" w:rsidR="007B2D77" w:rsidRDefault="007B2D77" w:rsidP="007B2D77">
      <w:pPr>
        <w:pStyle w:val="CommentText"/>
      </w:pPr>
      <w:r>
        <w:rPr>
          <w:rStyle w:val="CommentReference"/>
        </w:rPr>
        <w:annotationRef/>
      </w:r>
      <w:r>
        <w:t>Still ok here</w:t>
      </w:r>
    </w:p>
  </w:comment>
  <w:comment w:id="247" w:author="IH - DT - DNV - Chefe da Divisão de Navegação" w:date="2025-10-22T10:47:00Z" w:initials="I-D-D-CdD">
    <w:p w14:paraId="3F26DBFE" w14:textId="486BD2F6" w:rsidR="009738D6" w:rsidRDefault="009738D6">
      <w:pPr>
        <w:pStyle w:val="CommentText"/>
      </w:pPr>
      <w:r>
        <w:rPr>
          <w:rStyle w:val="CommentReference"/>
        </w:rPr>
        <w:annotationRef/>
      </w:r>
      <w:r>
        <w:t>Safety of navigation?</w:t>
      </w:r>
    </w:p>
  </w:comment>
  <w:comment w:id="248" w:author="Trevor Harris" w:date="2025-10-23T08:20:00Z" w:initials="TH">
    <w:p w14:paraId="1C13B4E0" w14:textId="77777777" w:rsidR="007B2D77" w:rsidRDefault="007B2D77" w:rsidP="007B2D77">
      <w:pPr>
        <w:pStyle w:val="CommentText"/>
      </w:pPr>
      <w:r>
        <w:rPr>
          <w:rStyle w:val="CommentReference"/>
        </w:rPr>
        <w:annotationRef/>
      </w:r>
      <w:r>
        <w:t>Grammatical so ok to leave</w:t>
      </w:r>
    </w:p>
  </w:comment>
  <w:comment w:id="279" w:author="Christina Schneider" w:date="2025-10-21T16:05:00Z" w:initials="CS">
    <w:p w14:paraId="66EF2B13" w14:textId="2864F1ED" w:rsidR="00182408" w:rsidRDefault="00182408" w:rsidP="009A5743">
      <w:pPr>
        <w:pStyle w:val="CommentText"/>
      </w:pPr>
      <w:r>
        <w:rPr>
          <w:rStyle w:val="CommentReference"/>
        </w:rPr>
        <w:annotationRef/>
      </w:r>
      <w:r>
        <w:t>Consider clarify the sentence</w:t>
      </w:r>
    </w:p>
  </w:comment>
  <w:comment w:id="280" w:author="IH - DT - DNV - Chefe da Divisão de Navegação" w:date="2025-10-22T10:56:00Z" w:initials="I-D-D-CdD">
    <w:p w14:paraId="506809B0" w14:textId="64604AB9" w:rsidR="001A3CC0" w:rsidRDefault="001A3CC0">
      <w:pPr>
        <w:pStyle w:val="CommentText"/>
      </w:pPr>
      <w:r>
        <w:rPr>
          <w:rStyle w:val="CommentReference"/>
        </w:rPr>
        <w:annotationRef/>
      </w:r>
      <w:r w:rsidRPr="001A3CC0">
        <w:t>OREI which are extended, or adjacent developments that are being constructed in</w:t>
      </w:r>
      <w:r>
        <w:t xml:space="preserve"> close proximity to one another, may be perceived by external observers as a single OREI, potentially leading to confusion and affecting the safety of navigation</w:t>
      </w:r>
    </w:p>
  </w:comment>
  <w:comment w:id="305" w:author="IH - DT - DNV - Chefe da Divisão de Navegação" w:date="2025-10-22T11:03:00Z" w:initials="I-D-D-CdD">
    <w:p w14:paraId="4A6F0F79" w14:textId="396B1246" w:rsidR="007E3BF8" w:rsidRDefault="007E3BF8">
      <w:pPr>
        <w:pStyle w:val="CommentText"/>
      </w:pPr>
      <w:r>
        <w:rPr>
          <w:rStyle w:val="CommentReference"/>
        </w:rPr>
        <w:annotationRef/>
      </w:r>
      <w:r>
        <w:t xml:space="preserve">Maybe only ECDIS. Or we can say Nautical charts? Cover paper/ENC/raster,…. </w:t>
      </w:r>
    </w:p>
  </w:comment>
  <w:comment w:id="306" w:author="Trevor Harris" w:date="2025-10-23T08:20:00Z" w:initials="TH">
    <w:p w14:paraId="2E389584" w14:textId="77777777" w:rsidR="007B2D77" w:rsidRDefault="007B2D77" w:rsidP="007B2D77">
      <w:pPr>
        <w:pStyle w:val="CommentText"/>
      </w:pPr>
      <w:r>
        <w:rPr>
          <w:rStyle w:val="CommentReference"/>
        </w:rPr>
        <w:annotationRef/>
      </w:r>
      <w:r>
        <w:t>This was to allow for minume keyboard display so ok to leave in my opinion</w:t>
      </w:r>
    </w:p>
  </w:comment>
  <w:comment w:id="456" w:author="Sundklev Monica" w:date="2025-10-22T00:06:00Z" w:initials="SM">
    <w:p w14:paraId="45EF3525" w14:textId="52860B87" w:rsidR="00182408" w:rsidRDefault="00182408">
      <w:pPr>
        <w:pStyle w:val="CommentText"/>
      </w:pPr>
      <w:r>
        <w:rPr>
          <w:rStyle w:val="CommentReference"/>
        </w:rPr>
        <w:annotationRef/>
      </w:r>
      <w:r>
        <w:t>Or small vessel’s</w:t>
      </w:r>
    </w:p>
  </w:comment>
  <w:comment w:id="461" w:author="Christina Schneider" w:date="2025-10-21T16:48:00Z" w:initials="CS">
    <w:p w14:paraId="07931CCE" w14:textId="77777777" w:rsidR="00182408" w:rsidRDefault="00182408" w:rsidP="0093094E">
      <w:pPr>
        <w:pStyle w:val="CommentText"/>
      </w:pPr>
      <w:r>
        <w:rPr>
          <w:rStyle w:val="CommentReference"/>
        </w:rPr>
        <w:annotationRef/>
      </w:r>
      <w:r>
        <w:t>Not sure if it is suitable to rely the G of the Organization to the national policy in one Member State. Consider to put the para into a footnote to document the reference</w:t>
      </w:r>
    </w:p>
  </w:comment>
  <w:comment w:id="462" w:author="Sundklev Monica" w:date="2025-10-22T00:05:00Z" w:initials="SM">
    <w:p w14:paraId="70F9F0B9" w14:textId="6861478E" w:rsidR="00182408" w:rsidRDefault="00182408">
      <w:pPr>
        <w:pStyle w:val="CommentText"/>
      </w:pPr>
      <w:r>
        <w:rPr>
          <w:rStyle w:val="CommentReference"/>
        </w:rPr>
        <w:annotationRef/>
      </w:r>
      <w:r>
        <w:t>I support that, but have not moved it</w:t>
      </w:r>
    </w:p>
  </w:comment>
  <w:comment w:id="479" w:author="Christina Schneider" w:date="2025-10-21T16:45:00Z" w:initials="CS">
    <w:p w14:paraId="35112C41" w14:textId="5C1FDDB4" w:rsidR="00182408" w:rsidRDefault="00182408" w:rsidP="008A52A7">
      <w:pPr>
        <w:pStyle w:val="CommentText"/>
      </w:pPr>
      <w:r>
        <w:rPr>
          <w:rStyle w:val="CommentReference"/>
        </w:rPr>
        <w:annotationRef/>
      </w:r>
      <w:r>
        <w:t>Consider the sentence</w:t>
      </w:r>
    </w:p>
  </w:comment>
  <w:comment w:id="480" w:author="Sundklev Monica" w:date="2025-10-21T23:59:00Z" w:initials="SM">
    <w:p w14:paraId="6B0A3E71" w14:textId="77777777" w:rsidR="00182408" w:rsidRDefault="00182408">
      <w:pPr>
        <w:pStyle w:val="CommentText"/>
      </w:pPr>
      <w:r>
        <w:rPr>
          <w:rStyle w:val="CommentReference"/>
        </w:rPr>
        <w:annotationRef/>
      </w:r>
      <w:r>
        <w:t>Agree, who (or what) should support it? Could the last part “</w:t>
      </w:r>
      <w:r w:rsidRPr="006042D0">
        <w:t>and submitted to support</w:t>
      </w:r>
      <w:r>
        <w:rPr>
          <w:rStyle w:val="CommentReference"/>
        </w:rPr>
        <w:annotationRef/>
      </w:r>
      <w:r>
        <w:rPr>
          <w:rStyle w:val="CommentReference"/>
        </w:rPr>
        <w:annotationRef/>
      </w:r>
      <w:r>
        <w:t>” be deleted?</w:t>
      </w:r>
    </w:p>
    <w:p w14:paraId="080FE09C" w14:textId="2B42F51E" w:rsidR="00182408" w:rsidRDefault="00182408">
      <w:pPr>
        <w:pStyle w:val="CommentText"/>
      </w:pPr>
      <w:r>
        <w:t>Or is it “to support rescue operations”?</w:t>
      </w:r>
    </w:p>
  </w:comment>
  <w:comment w:id="575" w:author="IH - DT - DNV - Chefe da Divisão de Navegação" w:date="2025-10-22T11:34:00Z" w:initials="I-D-D-CdD">
    <w:p w14:paraId="2C707257" w14:textId="264D9C74" w:rsidR="00580563" w:rsidRDefault="00580563">
      <w:pPr>
        <w:pStyle w:val="CommentText"/>
      </w:pPr>
      <w:r>
        <w:rPr>
          <w:rStyle w:val="CommentReference"/>
        </w:rPr>
        <w:annotationRef/>
      </w:r>
      <w:r>
        <w:t>We already define de acronym</w:t>
      </w:r>
    </w:p>
  </w:comment>
  <w:comment w:id="771" w:author="Sundklev Monica" w:date="2025-10-22T08:57:00Z" w:initials="SM">
    <w:p w14:paraId="570DF75A" w14:textId="1DD42BF0" w:rsidR="00182408" w:rsidRDefault="00182408">
      <w:pPr>
        <w:pStyle w:val="CommentText"/>
      </w:pPr>
      <w:r>
        <w:rPr>
          <w:rStyle w:val="CommentReference"/>
        </w:rPr>
        <w:annotationRef/>
      </w:r>
      <w:r>
        <w:t>Changed to relevant authorities as a follow-up of our discussion.</w:t>
      </w:r>
    </w:p>
  </w:comment>
  <w:comment w:id="837" w:author="Sundklev Monica" w:date="2025-10-22T08:58:00Z" w:initials="SM">
    <w:p w14:paraId="0158454F" w14:textId="77777777" w:rsidR="00182408" w:rsidRDefault="00182408">
      <w:pPr>
        <w:pStyle w:val="CommentText"/>
      </w:pPr>
      <w:r>
        <w:rPr>
          <w:rStyle w:val="CommentReference"/>
        </w:rPr>
        <w:annotationRef/>
      </w:r>
      <w:r>
        <w:t xml:space="preserve">I am not 100% sure the lists are complete. </w:t>
      </w:r>
    </w:p>
    <w:p w14:paraId="3E67F745" w14:textId="2C3CFA35" w:rsidR="00182408" w:rsidRDefault="00182408">
      <w:pPr>
        <w:pStyle w:val="CommentText"/>
      </w:pPr>
      <w:r>
        <w:t>The numbers below this this has to be inserted the first time the document is mentioned.</w:t>
      </w:r>
    </w:p>
  </w:comment>
  <w:comment w:id="891" w:author="Sundklev Monica" w:date="2025-10-22T00:57:00Z" w:initials="SM">
    <w:p w14:paraId="2C99AAE1" w14:textId="22DFAE8D" w:rsidR="00182408" w:rsidRDefault="00182408">
      <w:pPr>
        <w:pStyle w:val="CommentText"/>
      </w:pPr>
      <w:r>
        <w:rPr>
          <w:rStyle w:val="CommentReference"/>
        </w:rPr>
        <w:annotationRef/>
      </w:r>
      <w:r>
        <w:t xml:space="preserve">To be discussed if this should be included in the reference list, further reading (as with the Finnish case) or as a footnote. </w:t>
      </w:r>
    </w:p>
  </w:comment>
  <w:comment w:id="897" w:author="Sundklev Monica" w:date="2025-10-22T09:02:00Z" w:initials="SM">
    <w:p w14:paraId="21CE9E78" w14:textId="266E7126" w:rsidR="00182408" w:rsidRDefault="00182408">
      <w:pPr>
        <w:pStyle w:val="CommentText"/>
      </w:pPr>
      <w:r>
        <w:rPr>
          <w:rStyle w:val="CommentReference"/>
        </w:rPr>
        <w:annotationRef/>
      </w:r>
      <w:r>
        <w:t xml:space="preserve">If I understand it correctly, this list is merely mentioned here and should not be numbered. </w:t>
      </w:r>
    </w:p>
  </w:comment>
  <w:comment w:id="903" w:author="Sundklev Monica" w:date="2025-10-22T00:56:00Z" w:initials="SM">
    <w:p w14:paraId="0CF1CF55" w14:textId="628657CC" w:rsidR="00182408" w:rsidRDefault="00182408">
      <w:pPr>
        <w:pStyle w:val="CommentText"/>
      </w:pPr>
      <w:r>
        <w:rPr>
          <w:rStyle w:val="CommentReference"/>
        </w:rPr>
        <w:annotationRef/>
      </w:r>
      <w:r>
        <w:t>Suggest moving this res.to references as there is a quote from it in the text.</w:t>
      </w:r>
    </w:p>
  </w:comment>
  <w:comment w:id="920" w:author="Sundklev Monica" w:date="2025-10-21T23:34:00Z" w:initials="SM">
    <w:p w14:paraId="6892255A" w14:textId="7B8E21F2" w:rsidR="00182408" w:rsidRDefault="00182408">
      <w:pPr>
        <w:pStyle w:val="CommentText"/>
      </w:pPr>
      <w:r>
        <w:rPr>
          <w:rStyle w:val="CommentReference"/>
        </w:rPr>
        <w:annotationRef/>
      </w:r>
      <w:r>
        <w:t xml:space="preserve">This was actually me who added this to the file as I thought the appendix had good examples of what is offshore installations and what is not. </w:t>
      </w:r>
    </w:p>
    <w:p w14:paraId="7FA6035A" w14:textId="2D082955" w:rsidR="00182408" w:rsidRDefault="00182408">
      <w:pPr>
        <w:pStyle w:val="CommentText"/>
      </w:pPr>
      <w:r>
        <w:t>However, we never discussed this document and as it is mainly about offshore supply vessels (OSVs), which is not within the remit of IALA, I therefore suggest to delete this resolution.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F4FAD0" w15:done="0"/>
  <w15:commentEx w15:paraId="5C33DCEE" w15:done="0"/>
  <w15:commentEx w15:paraId="02B9B6C1" w15:done="0"/>
  <w15:commentEx w15:paraId="776D0B0C" w15:done="0"/>
  <w15:commentEx w15:paraId="4E92AC6F" w15:done="0"/>
  <w15:commentEx w15:paraId="1BA89415" w15:done="0"/>
  <w15:commentEx w15:paraId="7F8C9903" w15:paraIdParent="1BA89415" w15:done="0"/>
  <w15:commentEx w15:paraId="4D33167D" w15:done="0"/>
  <w15:commentEx w15:paraId="1F44667D" w15:done="0"/>
  <w15:commentEx w15:paraId="12556827" w15:done="0"/>
  <w15:commentEx w15:paraId="16435150" w15:done="0"/>
  <w15:commentEx w15:paraId="149705F6" w15:done="0"/>
  <w15:commentEx w15:paraId="100E7CB9" w15:paraIdParent="149705F6" w15:done="0"/>
  <w15:commentEx w15:paraId="78DD01F9" w15:done="0"/>
  <w15:commentEx w15:paraId="17E78CE6" w15:paraIdParent="78DD01F9" w15:done="0"/>
  <w15:commentEx w15:paraId="1E7BF9B1" w15:done="0"/>
  <w15:commentEx w15:paraId="2414D2AD" w15:done="0"/>
  <w15:commentEx w15:paraId="188800CA" w15:paraIdParent="2414D2AD" w15:done="0"/>
  <w15:commentEx w15:paraId="681CE8E5" w15:done="0"/>
  <w15:commentEx w15:paraId="44BA63C7" w15:done="0"/>
  <w15:commentEx w15:paraId="02930854" w15:done="0"/>
  <w15:commentEx w15:paraId="0B1C4BE2" w15:paraIdParent="02930854" w15:done="0"/>
  <w15:commentEx w15:paraId="4E9B1432" w15:done="0"/>
  <w15:commentEx w15:paraId="53C18A7E" w15:done="0"/>
  <w15:commentEx w15:paraId="1408EF1C" w15:done="0"/>
  <w15:commentEx w15:paraId="5340CC4E" w15:done="0"/>
  <w15:commentEx w15:paraId="530416A2" w15:paraIdParent="5340CC4E" w15:done="0"/>
  <w15:commentEx w15:paraId="1920F1CA" w15:done="0"/>
  <w15:commentEx w15:paraId="4138E159" w15:paraIdParent="1920F1CA" w15:done="0"/>
  <w15:commentEx w15:paraId="3F26DBFE" w15:done="0"/>
  <w15:commentEx w15:paraId="1C13B4E0" w15:paraIdParent="3F26DBFE" w15:done="0"/>
  <w15:commentEx w15:paraId="66EF2B13" w15:done="0"/>
  <w15:commentEx w15:paraId="506809B0" w15:paraIdParent="66EF2B13" w15:done="0"/>
  <w15:commentEx w15:paraId="4A6F0F79" w15:done="0"/>
  <w15:commentEx w15:paraId="2E389584" w15:paraIdParent="4A6F0F79" w15:done="0"/>
  <w15:commentEx w15:paraId="45EF3525" w15:done="0"/>
  <w15:commentEx w15:paraId="07931CCE" w15:done="0"/>
  <w15:commentEx w15:paraId="70F9F0B9" w15:paraIdParent="07931CCE" w15:done="0"/>
  <w15:commentEx w15:paraId="35112C41" w15:done="0"/>
  <w15:commentEx w15:paraId="080FE09C" w15:paraIdParent="35112C41" w15:done="0"/>
  <w15:commentEx w15:paraId="2C707257" w15:done="0"/>
  <w15:commentEx w15:paraId="570DF75A" w15:done="0"/>
  <w15:commentEx w15:paraId="3E67F745" w15:done="0"/>
  <w15:commentEx w15:paraId="2C99AAE1" w15:done="0"/>
  <w15:commentEx w15:paraId="21CE9E78" w15:done="0"/>
  <w15:commentEx w15:paraId="0CF1CF55" w15:done="0"/>
  <w15:commentEx w15:paraId="7FA603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25007B" w16cex:dateUtc="2025-10-22T06:22:00Z"/>
  <w16cex:commentExtensible w16cex:durableId="01BF452B" w16cex:dateUtc="2025-10-21T13:32:00Z"/>
  <w16cex:commentExtensible w16cex:durableId="1F263750" w16cex:dateUtc="2025-10-21T22:19:00Z"/>
  <w16cex:commentExtensible w16cex:durableId="3A1AD990" w16cex:dateUtc="2025-10-21T22:27:00Z"/>
  <w16cex:commentExtensible w16cex:durableId="1BA89415">
    <w16cex:extLst>
      <w16:ext w16:uri="{CE6994B0-6A32-4C9F-8C6B-6E91EDA988CE}">
        <cr:reactions xmlns:cr="http://schemas.microsoft.com/office/comments/2020/reactions">
          <cr:reaction reactionType="1">
            <cr:reactionInfo dateUtc="2025-10-23T07:19:05Z">
              <cr:user userId="S::Trevor.Harris@trinityhouse.co.uk::080cc568-6fe0-4618-97ae-299de419016e" userProvider="AD" userName="Trevor Harris"/>
            </cr:reactionInfo>
          </cr:reaction>
        </cr:reactions>
      </w16:ext>
    </w16cex:extLst>
  </w16cex:commentExtensible>
  <w16cex:commentExtensible w16cex:durableId="38872178" w16cex:dateUtc="2025-10-23T07:19:00Z"/>
  <w16cex:commentExtensible w16cex:durableId="048D3F21" w16cex:dateUtc="2025-10-21T22:41:00Z"/>
  <w16cex:commentExtensible w16cex:durableId="6BD521AA" w16cex:dateUtc="2025-10-21T22:59:00Z"/>
  <w16cex:commentExtensible w16cex:durableId="4237BC60" w16cex:dateUtc="2025-10-21T22:59:00Z"/>
  <w16cex:commentExtensible w16cex:durableId="5A81B8F3" w16cex:dateUtc="2025-10-21T23:00:00Z"/>
  <w16cex:commentExtensible w16cex:durableId="2BD970F8" w16cex:dateUtc="2025-10-21T13:44:00Z"/>
  <w16cex:commentExtensible w16cex:durableId="1387A204" w16cex:dateUtc="2025-10-22T00:35:00Z"/>
  <w16cex:commentExtensible w16cex:durableId="56318AB8" w16cex:dateUtc="2025-10-21T13:55:00Z"/>
  <w16cex:commentExtensible w16cex:durableId="0AAF1AC0" w16cex:dateUtc="2025-10-21T21:08:00Z"/>
  <w16cex:commentExtensible w16cex:durableId="6586639B" w16cex:dateUtc="2025-10-21T23:50:00Z"/>
  <w16cex:commentExtensible w16cex:durableId="250604D2" w16cex:dateUtc="2025-10-21T23:53:00Z"/>
  <w16cex:commentExtensible w16cex:durableId="6B0CD394" w16cex:dateUtc="2025-10-21T23:48:00Z"/>
  <w16cex:commentExtensible w16cex:durableId="595BFBEA" w16cex:dateUtc="2025-10-21T23:08:00Z"/>
  <w16cex:commentExtensible w16cex:durableId="0CA37A2E" w16cex:dateUtc="2025-10-21T13:55:00Z"/>
  <w16cex:commentExtensible w16cex:durableId="04EA9BBB" w16cex:dateUtc="2025-10-21T21:11:00Z"/>
  <w16cex:commentExtensible w16cex:durableId="0C737557" w16cex:dateUtc="2025-10-22T06:51:00Z"/>
  <w16cex:commentExtensible w16cex:durableId="1ADFDB3C" w16cex:dateUtc="2025-10-22T00:19:00Z"/>
  <w16cex:commentExtensible w16cex:durableId="5C0509B6" w16cex:dateUtc="2025-10-22T06:34:00Z"/>
  <w16cex:commentExtensible w16cex:durableId="55587657" w16cex:dateUtc="2025-10-21T13:59:00Z"/>
  <w16cex:commentExtensible w16cex:durableId="53EE6A4C" w16cex:dateUtc="2025-10-21T22:13:00Z"/>
  <w16cex:commentExtensible w16cex:durableId="1920F1CA">
    <w16cex:extLst>
      <w16:ext w16:uri="{CE6994B0-6A32-4C9F-8C6B-6E91EDA988CE}">
        <cr:reactions xmlns:cr="http://schemas.microsoft.com/office/comments/2020/reactions">
          <cr:reaction reactionType="1">
            <cr:reactionInfo dateUtc="2025-10-23T07:19:40Z">
              <cr:user userId="S::Trevor.Harris@trinityhouse.co.uk::080cc568-6fe0-4618-97ae-299de419016e" userProvider="AD" userName="Trevor Harris"/>
            </cr:reactionInfo>
          </cr:reaction>
        </cr:reactions>
      </w16:ext>
    </w16cex:extLst>
  </w16cex:commentExtensible>
  <w16cex:commentExtensible w16cex:durableId="73D07828" w16cex:dateUtc="2025-10-23T07:20:00Z"/>
  <w16cex:commentExtensible w16cex:durableId="3F26DBFE">
    <w16cex:extLst>
      <w16:ext w16:uri="{CE6994B0-6A32-4C9F-8C6B-6E91EDA988CE}">
        <cr:reactions xmlns:cr="http://schemas.microsoft.com/office/comments/2020/reactions">
          <cr:reaction reactionType="1">
            <cr:reactionInfo dateUtc="2025-10-23T07:19:38Z">
              <cr:user userId="S::Trevor.Harris@trinityhouse.co.uk::080cc568-6fe0-4618-97ae-299de419016e" userProvider="AD" userName="Trevor Harris"/>
            </cr:reactionInfo>
          </cr:reaction>
        </cr:reactions>
      </w16:ext>
    </w16cex:extLst>
  </w16cex:commentExtensible>
  <w16cex:commentExtensible w16cex:durableId="40EC436E" w16cex:dateUtc="2025-10-23T07:20:00Z"/>
  <w16cex:commentExtensible w16cex:durableId="3C031BF2" w16cex:dateUtc="2025-10-21T14:05:00Z">
    <w16cex:extLst>
      <w16:ext w16:uri="{CE6994B0-6A32-4C9F-8C6B-6E91EDA988CE}">
        <cr:reactions xmlns:cr="http://schemas.microsoft.com/office/comments/2020/reactions">
          <cr:reaction reactionType="1">
            <cr:reactionInfo dateUtc="2025-10-23T07:19:37Z">
              <cr:user userId="S::Trevor.Harris@trinityhouse.co.uk::080cc568-6fe0-4618-97ae-299de419016e" userProvider="AD" userName="Trevor Harris"/>
            </cr:reactionInfo>
          </cr:reaction>
        </cr:reactions>
      </w16:ext>
    </w16cex:extLst>
  </w16cex:commentExtensible>
  <w16cex:commentExtensible w16cex:durableId="4A6F0F79">
    <w16cex:extLst>
      <w16:ext w16:uri="{CE6994B0-6A32-4C9F-8C6B-6E91EDA988CE}">
        <cr:reactions xmlns:cr="http://schemas.microsoft.com/office/comments/2020/reactions">
          <cr:reaction reactionType="1">
            <cr:reactionInfo dateUtc="2025-10-23T07:20:54Z">
              <cr:user userId="S::Trevor.Harris@trinityhouse.co.uk::080cc568-6fe0-4618-97ae-299de419016e" userProvider="AD" userName="Trevor Harris"/>
            </cr:reactionInfo>
          </cr:reaction>
        </cr:reactions>
      </w16:ext>
    </w16cex:extLst>
  </w16cex:commentExtensible>
  <w16cex:commentExtensible w16cex:durableId="54A8963B" w16cex:dateUtc="2025-10-23T07:20:00Z"/>
  <w16cex:commentExtensible w16cex:durableId="6ACF7454" w16cex:dateUtc="2025-10-21T22:06:00Z"/>
  <w16cex:commentExtensible w16cex:durableId="7AFC19C8" w16cex:dateUtc="2025-10-21T14:48:00Z"/>
  <w16cex:commentExtensible w16cex:durableId="13A5E456" w16cex:dateUtc="2025-10-21T22:05:00Z"/>
  <w16cex:commentExtensible w16cex:durableId="4AE2ACA3" w16cex:dateUtc="2025-10-21T14:45:00Z"/>
  <w16cex:commentExtensible w16cex:durableId="25F717F4" w16cex:dateUtc="2025-10-21T21:59:00Z"/>
  <w16cex:commentExtensible w16cex:durableId="2C707257">
    <w16cex:extLst>
      <w16:ext w16:uri="{CE6994B0-6A32-4C9F-8C6B-6E91EDA988CE}">
        <cr:reactions xmlns:cr="http://schemas.microsoft.com/office/comments/2020/reactions">
          <cr:reaction reactionType="1">
            <cr:reactionInfo dateUtc="2025-10-23T07:21:04Z">
              <cr:user userId="S::Trevor.Harris@trinityhouse.co.uk::080cc568-6fe0-4618-97ae-299de419016e" userProvider="AD" userName="Trevor Harris"/>
            </cr:reactionInfo>
          </cr:reaction>
        </cr:reactions>
      </w16:ext>
    </w16cex:extLst>
  </w16cex:commentExtensible>
  <w16cex:commentExtensible w16cex:durableId="1F2D9DAF" w16cex:dateUtc="2025-10-22T06:57:00Z"/>
  <w16cex:commentExtensible w16cex:durableId="0844BC5E" w16cex:dateUtc="2025-10-22T06:58:00Z"/>
  <w16cex:commentExtensible w16cex:durableId="5F9277BE" w16cex:dateUtc="2025-10-21T22:57:00Z"/>
  <w16cex:commentExtensible w16cex:durableId="1AC9F3EF" w16cex:dateUtc="2025-10-22T07:02:00Z"/>
  <w16cex:commentExtensible w16cex:durableId="775CB050" w16cex:dateUtc="2025-10-21T22:56:00Z"/>
  <w16cex:commentExtensible w16cex:durableId="32BFFFFD" w16cex:dateUtc="2025-10-21T2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F4FAD0" w16cid:durableId="7F25007B"/>
  <w16cid:commentId w16cid:paraId="5C33DCEE" w16cid:durableId="5C33DCEE"/>
  <w16cid:commentId w16cid:paraId="02B9B6C1" w16cid:durableId="01BF452B"/>
  <w16cid:commentId w16cid:paraId="776D0B0C" w16cid:durableId="1F263750"/>
  <w16cid:commentId w16cid:paraId="4E92AC6F" w16cid:durableId="3A1AD990"/>
  <w16cid:commentId w16cid:paraId="1BA89415" w16cid:durableId="1BA89415"/>
  <w16cid:commentId w16cid:paraId="7F8C9903" w16cid:durableId="38872178"/>
  <w16cid:commentId w16cid:paraId="4D33167D" w16cid:durableId="048D3F21"/>
  <w16cid:commentId w16cid:paraId="1F44667D" w16cid:durableId="6BD521AA"/>
  <w16cid:commentId w16cid:paraId="12556827" w16cid:durableId="4237BC60"/>
  <w16cid:commentId w16cid:paraId="16435150" w16cid:durableId="5A81B8F3"/>
  <w16cid:commentId w16cid:paraId="149705F6" w16cid:durableId="2BD970F8"/>
  <w16cid:commentId w16cid:paraId="100E7CB9" w16cid:durableId="1387A204"/>
  <w16cid:commentId w16cid:paraId="78DD01F9" w16cid:durableId="56318AB8"/>
  <w16cid:commentId w16cid:paraId="17E78CE6" w16cid:durableId="0AAF1AC0"/>
  <w16cid:commentId w16cid:paraId="1E7BF9B1" w16cid:durableId="6586639B"/>
  <w16cid:commentId w16cid:paraId="2414D2AD" w16cid:durableId="250604D2"/>
  <w16cid:commentId w16cid:paraId="188800CA" w16cid:durableId="188800CA"/>
  <w16cid:commentId w16cid:paraId="681CE8E5" w16cid:durableId="6B0CD394"/>
  <w16cid:commentId w16cid:paraId="44BA63C7" w16cid:durableId="595BFBEA"/>
  <w16cid:commentId w16cid:paraId="02930854" w16cid:durableId="0CA37A2E"/>
  <w16cid:commentId w16cid:paraId="0B1C4BE2" w16cid:durableId="04EA9BBB"/>
  <w16cid:commentId w16cid:paraId="4E9B1432" w16cid:durableId="0C737557"/>
  <w16cid:commentId w16cid:paraId="53C18A7E" w16cid:durableId="1ADFDB3C"/>
  <w16cid:commentId w16cid:paraId="1408EF1C" w16cid:durableId="5C0509B6"/>
  <w16cid:commentId w16cid:paraId="5340CC4E" w16cid:durableId="55587657"/>
  <w16cid:commentId w16cid:paraId="530416A2" w16cid:durableId="53EE6A4C"/>
  <w16cid:commentId w16cid:paraId="1920F1CA" w16cid:durableId="1920F1CA"/>
  <w16cid:commentId w16cid:paraId="4138E159" w16cid:durableId="73D07828"/>
  <w16cid:commentId w16cid:paraId="3F26DBFE" w16cid:durableId="3F26DBFE"/>
  <w16cid:commentId w16cid:paraId="1C13B4E0" w16cid:durableId="40EC436E"/>
  <w16cid:commentId w16cid:paraId="66EF2B13" w16cid:durableId="3C031BF2"/>
  <w16cid:commentId w16cid:paraId="506809B0" w16cid:durableId="506809B0"/>
  <w16cid:commentId w16cid:paraId="4A6F0F79" w16cid:durableId="4A6F0F79"/>
  <w16cid:commentId w16cid:paraId="2E389584" w16cid:durableId="54A8963B"/>
  <w16cid:commentId w16cid:paraId="45EF3525" w16cid:durableId="6ACF7454"/>
  <w16cid:commentId w16cid:paraId="07931CCE" w16cid:durableId="7AFC19C8"/>
  <w16cid:commentId w16cid:paraId="70F9F0B9" w16cid:durableId="13A5E456"/>
  <w16cid:commentId w16cid:paraId="35112C41" w16cid:durableId="4AE2ACA3"/>
  <w16cid:commentId w16cid:paraId="080FE09C" w16cid:durableId="25F717F4"/>
  <w16cid:commentId w16cid:paraId="2C707257" w16cid:durableId="2C707257"/>
  <w16cid:commentId w16cid:paraId="570DF75A" w16cid:durableId="1F2D9DAF"/>
  <w16cid:commentId w16cid:paraId="3E67F745" w16cid:durableId="0844BC5E"/>
  <w16cid:commentId w16cid:paraId="2C99AAE1" w16cid:durableId="5F9277BE"/>
  <w16cid:commentId w16cid:paraId="21CE9E78" w16cid:durableId="1AC9F3EF"/>
  <w16cid:commentId w16cid:paraId="0CF1CF55" w16cid:durableId="775CB050"/>
  <w16cid:commentId w16cid:paraId="7FA6035A" w16cid:durableId="32BFFF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D5ADE" w14:textId="77777777" w:rsidR="00FB7C67" w:rsidRDefault="00FB7C67" w:rsidP="003274DB">
      <w:r>
        <w:separator/>
      </w:r>
    </w:p>
    <w:p w14:paraId="52E3B85C" w14:textId="77777777" w:rsidR="00FB7C67" w:rsidRDefault="00FB7C67"/>
  </w:endnote>
  <w:endnote w:type="continuationSeparator" w:id="0">
    <w:p w14:paraId="65515739" w14:textId="77777777" w:rsidR="00FB7C67" w:rsidRDefault="00FB7C67" w:rsidP="003274DB">
      <w:r>
        <w:continuationSeparator/>
      </w:r>
    </w:p>
    <w:p w14:paraId="7C8C14BF" w14:textId="77777777" w:rsidR="00FB7C67" w:rsidRDefault="00FB7C67"/>
  </w:endnote>
  <w:endnote w:type="continuationNotice" w:id="1">
    <w:p w14:paraId="48B59CEE" w14:textId="77777777" w:rsidR="00FB7C67" w:rsidRDefault="00FB7C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182408" w:rsidRDefault="0018240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182408" w:rsidRDefault="0018240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182408" w:rsidRDefault="0018240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182408" w:rsidRDefault="0018240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182408" w:rsidRDefault="0018240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6F8B3EAB" w:rsidR="00182408" w:rsidRDefault="00182408" w:rsidP="008747E0">
    <w:pPr>
      <w:pStyle w:val="Footer"/>
    </w:pPr>
    <w:r>
      <w:rPr>
        <w:rFonts w:ascii="Calibri" w:hAnsi="Calibri" w:cs="Calibri"/>
        <w:noProof/>
        <w:color w:val="000000"/>
        <w:sz w:val="22"/>
        <w:lang w:val="pt-PT" w:eastAsia="pt-PT"/>
      </w:rPr>
      <w:drawing>
        <wp:anchor distT="0" distB="0" distL="114300" distR="114300" simplePos="0" relativeHeight="251658258" behindDoc="0" locked="0" layoutInCell="1" allowOverlap="1" wp14:anchorId="54040AA8" wp14:editId="12AD055D">
          <wp:simplePos x="0" y="0"/>
          <wp:positionH relativeFrom="column">
            <wp:posOffset>-278910</wp:posOffset>
          </wp:positionH>
          <wp:positionV relativeFrom="paragraph">
            <wp:posOffset>-167792</wp:posOffset>
          </wp:positionV>
          <wp:extent cx="3620135" cy="822960"/>
          <wp:effectExtent l="0" t="0" r="0" b="0"/>
          <wp:wrapSquare wrapText="bothSides"/>
          <wp:docPr id="199672316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PT" w:eastAsia="pt-PT"/>
      </w:rPr>
      <mc:AlternateContent>
        <mc:Choice Requires="wps">
          <w:drawing>
            <wp:anchor distT="0" distB="0" distL="114300" distR="114300" simplePos="0" relativeHeight="251658245" behindDoc="0" locked="0" layoutInCell="1" allowOverlap="1" wp14:anchorId="1E1445D3" wp14:editId="49CF70A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E22DEB" id="Connecteur droit 11" o:spid="_x0000_s1026" style="position:absolute;z-index:251658245;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t xml:space="preserve"> </w:t>
    </w:r>
  </w:p>
  <w:p w14:paraId="38DAC5DD" w14:textId="5B01AF40" w:rsidR="00182408" w:rsidRPr="00ED2A8D" w:rsidRDefault="00182408" w:rsidP="008747E0">
    <w:pPr>
      <w:pStyle w:val="Footer"/>
    </w:pPr>
  </w:p>
  <w:p w14:paraId="3BE57E7C" w14:textId="1B404D42" w:rsidR="00182408" w:rsidRPr="00ED2A8D" w:rsidRDefault="00182408" w:rsidP="002735DD">
    <w:pPr>
      <w:pStyle w:val="Footer"/>
      <w:tabs>
        <w:tab w:val="left" w:pos="1781"/>
      </w:tabs>
    </w:pPr>
    <w:r>
      <w:tab/>
    </w:r>
  </w:p>
  <w:p w14:paraId="6E3234A9" w14:textId="1AE53C5D" w:rsidR="00182408" w:rsidRPr="00ED2A8D" w:rsidRDefault="00182408" w:rsidP="008747E0">
    <w:pPr>
      <w:pStyle w:val="Footer"/>
    </w:pPr>
  </w:p>
  <w:p w14:paraId="171B1A87" w14:textId="34C7C988" w:rsidR="00182408" w:rsidRPr="00ED2A8D" w:rsidRDefault="00182408"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182408" w:rsidRDefault="00182408" w:rsidP="00525922">
    <w:r>
      <w:rPr>
        <w:noProof/>
        <w:lang w:val="pt-PT" w:eastAsia="pt-PT"/>
      </w:rPr>
      <mc:AlternateContent>
        <mc:Choice Requires="wps">
          <w:drawing>
            <wp:anchor distT="0" distB="0" distL="114300" distR="114300" simplePos="0" relativeHeight="251658247"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FCF536"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66E6DD9" w:rsidR="00182408" w:rsidRPr="00C907DF" w:rsidRDefault="00182408"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6FBEF0C1" w:rsidR="00182408" w:rsidRPr="00525922" w:rsidRDefault="00182408"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182408" w:rsidRPr="00553815" w:rsidRDefault="00182408" w:rsidP="00827301">
    <w:pPr>
      <w:pStyle w:val="Footerportrait"/>
    </w:pPr>
  </w:p>
  <w:p w14:paraId="1CBE1034" w14:textId="7B8C0A70" w:rsidR="00182408" w:rsidRPr="000D1024" w:rsidRDefault="000339D7" w:rsidP="00827301">
    <w:pPr>
      <w:pStyle w:val="Footerportrait"/>
      <w:rPr>
        <w:rStyle w:val="PageNumber"/>
        <w:szCs w:val="15"/>
      </w:rPr>
    </w:pPr>
    <w:fldSimple w:instr=" STYLEREF  &quot;Document type&quot;  \* MERGEFORMAT ">
      <w:r w:rsidR="007B2D77">
        <w:t>IALA Guideline</w:t>
      </w:r>
    </w:fldSimple>
    <w:r w:rsidR="00182408" w:rsidRPr="000D1024">
      <w:t xml:space="preserve"> </w:t>
    </w:r>
    <w:fldSimple w:instr=" STYLEREF &quot;Document number&quot; \* MERGEFORMAT ">
      <w:r w:rsidR="007B2D77">
        <w:t>G1185</w:t>
      </w:r>
    </w:fldSimple>
    <w:r w:rsidR="00182408" w:rsidRPr="00FE41BF">
      <w:t xml:space="preserve"> </w:t>
    </w:r>
    <w:fldSimple w:instr=" STYLEREF &quot;Document name&quot; \* MERGEFORMAT ">
      <w:r w:rsidR="007B2D77" w:rsidRPr="007B2D77">
        <w:rPr>
          <w:lang w:val="en-GB"/>
        </w:rPr>
        <w:t>Considerations for Enhancing the Safety and Efficiency of Navigation</w:t>
      </w:r>
      <w:r w:rsidR="007B2D77">
        <w:t xml:space="preserve"> Around Offshore Renewable Energy Installations (OREI)</w:t>
      </w:r>
    </w:fldSimple>
  </w:p>
  <w:p w14:paraId="42805CD4" w14:textId="48D53377" w:rsidR="00182408" w:rsidRPr="00C907DF" w:rsidRDefault="000339D7" w:rsidP="00D1621F">
    <w:pPr>
      <w:pStyle w:val="Footerportrait"/>
      <w:tabs>
        <w:tab w:val="left" w:pos="8972"/>
      </w:tabs>
    </w:pPr>
    <w:fldSimple w:instr=" STYLEREF &quot;Edition number&quot; \* MERGEFORMAT ">
      <w:r w:rsidR="007B2D77">
        <w:t>Edition 2.0</w:t>
      </w:r>
    </w:fldSimple>
    <w:r w:rsidR="00182408">
      <w:t xml:space="preserve"> </w:t>
    </w:r>
    <w:fldSimple w:instr=" STYLEREF  MRN  \* MERGEFORMAT ">
      <w:r w:rsidR="007B2D77">
        <w:t>urn:mrn:iala:pub:g1185:ed21.0</w:t>
      </w:r>
    </w:fldSimple>
    <w:r w:rsidR="00182408" w:rsidRPr="00C907DF">
      <w:tab/>
    </w:r>
    <w:r w:rsidR="00182408">
      <w:tab/>
      <w:t xml:space="preserve">P </w:t>
    </w:r>
    <w:r w:rsidR="00182408" w:rsidRPr="00C907DF">
      <w:rPr>
        <w:rStyle w:val="PageNumber"/>
        <w:szCs w:val="15"/>
      </w:rPr>
      <w:fldChar w:fldCharType="begin"/>
    </w:r>
    <w:r w:rsidR="00182408" w:rsidRPr="00C907DF">
      <w:rPr>
        <w:rStyle w:val="PageNumber"/>
        <w:szCs w:val="15"/>
      </w:rPr>
      <w:instrText xml:space="preserve">PAGE  </w:instrText>
    </w:r>
    <w:r w:rsidR="00182408" w:rsidRPr="00C907DF">
      <w:rPr>
        <w:rStyle w:val="PageNumber"/>
        <w:szCs w:val="15"/>
      </w:rPr>
      <w:fldChar w:fldCharType="separate"/>
    </w:r>
    <w:r>
      <w:rPr>
        <w:rStyle w:val="PageNumber"/>
        <w:szCs w:val="15"/>
      </w:rPr>
      <w:t>14</w:t>
    </w:r>
    <w:r w:rsidR="0018240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182408" w:rsidRPr="00553815" w:rsidRDefault="00182408" w:rsidP="00827301">
    <w:pPr>
      <w:pStyle w:val="Footerportrait"/>
    </w:pPr>
  </w:p>
  <w:p w14:paraId="11A77AE7" w14:textId="209A7161" w:rsidR="00182408" w:rsidRPr="00C907DF" w:rsidRDefault="00182408" w:rsidP="00827301">
    <w:pPr>
      <w:pStyle w:val="Footerportrait"/>
      <w:rPr>
        <w:rStyle w:val="PageNumber"/>
        <w:szCs w:val="15"/>
      </w:rPr>
    </w:pPr>
    <w:fldSimple w:instr=" STYLEREF &quot;Document type&quot; \* MERGEFORMAT ">
      <w:r>
        <w:t>IALA Guideline</w:t>
      </w:r>
    </w:fldSimple>
    <w:r w:rsidRPr="00C907DF">
      <w:t xml:space="preserve"> </w:t>
    </w:r>
    <w:fldSimple w:instr=" STYLEREF &quot;Document number&quot; \* MERGEFORMAT ">
      <w:r w:rsidRPr="00D908C5">
        <w:rPr>
          <w:bCs/>
        </w:rPr>
        <w:t>Gnnnn</w:t>
      </w:r>
    </w:fldSimple>
    <w:r w:rsidRPr="00C907DF">
      <w:t xml:space="preserve"> </w:t>
    </w:r>
    <w:fldSimple w:instr=" STYLEREF &quot;Document name&quot; \* MERGEFORMAT ">
      <w:r w:rsidRPr="00D908C5">
        <w:rPr>
          <w:b w:val="0"/>
          <w:bCs/>
        </w:rPr>
        <w:t>Enhancing the</w:t>
      </w:r>
      <w:r>
        <w:t xml:space="preserve"> Safety and Efficiency of Navigation Around Offshore Renewable Energy Installations</w:t>
      </w:r>
    </w:fldSimple>
  </w:p>
  <w:p w14:paraId="6122B812" w14:textId="775A4168" w:rsidR="00182408" w:rsidRPr="00525922" w:rsidRDefault="00182408" w:rsidP="00827301">
    <w:pPr>
      <w:pStyle w:val="Footerportrait"/>
    </w:pPr>
    <w:fldSimple w:instr=" STYLEREF &quot;Edition number&quot; \* MERGEFORMAT ">
      <w:r>
        <w:t>Edition 1.0</w:t>
      </w:r>
    </w:fldSimple>
    <w:r>
      <w:t xml:space="preserve"> </w:t>
    </w:r>
    <w:fldSimple w:instr=" STYLEREF  MRN  \* MERGEFORMAT ">
      <w:r>
        <w:t>urn:mrn:iala:pub:gnnnn</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182408" w:rsidRDefault="0018240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182408" w:rsidRDefault="0018240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182408" w:rsidRDefault="0018240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182408" w:rsidRDefault="0018240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182408" w:rsidRDefault="00182408"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182408" w:rsidRDefault="00182408" w:rsidP="00525922">
    <w:r>
      <w:rPr>
        <w:noProof/>
        <w:lang w:val="pt-PT" w:eastAsia="pt-PT"/>
      </w:rPr>
      <mc:AlternateContent>
        <mc:Choice Requires="wps">
          <w:drawing>
            <wp:anchor distT="0" distB="0" distL="114300" distR="114300" simplePos="0" relativeHeight="251658256"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926449" id="Connecteur droit 11" o:spid="_x0000_s1026" style="position:absolute;z-index:2516582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3AB8016" w:rsidR="00182408" w:rsidRPr="00C907DF" w:rsidRDefault="00182408"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47618F16" w:rsidR="00182408" w:rsidRPr="00525922" w:rsidRDefault="00182408"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2B209" w14:textId="77777777" w:rsidR="00FB7C67" w:rsidRDefault="00FB7C67" w:rsidP="003274DB">
      <w:r>
        <w:separator/>
      </w:r>
    </w:p>
    <w:p w14:paraId="0404F457" w14:textId="77777777" w:rsidR="00FB7C67" w:rsidRDefault="00FB7C67"/>
  </w:footnote>
  <w:footnote w:type="continuationSeparator" w:id="0">
    <w:p w14:paraId="220C0DF7" w14:textId="77777777" w:rsidR="00FB7C67" w:rsidRDefault="00FB7C67" w:rsidP="003274DB">
      <w:r>
        <w:continuationSeparator/>
      </w:r>
    </w:p>
    <w:p w14:paraId="43808C01" w14:textId="77777777" w:rsidR="00FB7C67" w:rsidRDefault="00FB7C67"/>
  </w:footnote>
  <w:footnote w:type="continuationNotice" w:id="1">
    <w:p w14:paraId="391A3CED" w14:textId="77777777" w:rsidR="00FB7C67" w:rsidRDefault="00FB7C67">
      <w:pPr>
        <w:spacing w:line="240" w:lineRule="auto"/>
      </w:pPr>
    </w:p>
  </w:footnote>
  <w:footnote w:id="2">
    <w:p w14:paraId="13FF235F" w14:textId="77777777" w:rsidR="00182408" w:rsidRDefault="00182408" w:rsidP="00B3452D">
      <w:pPr>
        <w:pStyle w:val="FootnoteText"/>
        <w:rPr>
          <w:lang w:val="en-AU"/>
        </w:rPr>
      </w:pPr>
      <w:r>
        <w:rPr>
          <w:rStyle w:val="FootnoteReference"/>
        </w:rPr>
        <w:footnoteRef/>
      </w:r>
      <w:r>
        <w:t xml:space="preserve"> </w:t>
      </w:r>
      <w:bookmarkStart w:id="33" w:name="_Hlk211985132"/>
      <w:r>
        <w:rPr>
          <w:sz w:val="16"/>
          <w:szCs w:val="16"/>
        </w:rPr>
        <w:t xml:space="preserve">ISO 31000 is a family of international standards relating to risk management codified by the International Organization for Standardization.  The standard is intended to provide a consistent vocabulary and methodology for assessing and managing risk, resolving the historic ambiguities and differences in the ways risk </w:t>
      </w:r>
      <w:proofErr w:type="gramStart"/>
      <w:r>
        <w:rPr>
          <w:sz w:val="16"/>
          <w:szCs w:val="16"/>
        </w:rPr>
        <w:t>are</w:t>
      </w:r>
      <w:proofErr w:type="gramEnd"/>
      <w:r>
        <w:rPr>
          <w:sz w:val="16"/>
          <w:szCs w:val="16"/>
        </w:rPr>
        <w:t xml:space="preserve"> described.</w:t>
      </w:r>
      <w:bookmarkEnd w:id="33"/>
    </w:p>
  </w:footnote>
  <w:footnote w:id="3">
    <w:p w14:paraId="7AE865B4" w14:textId="77777777" w:rsidR="00182408" w:rsidRDefault="00182408" w:rsidP="009F7287">
      <w:pPr>
        <w:pStyle w:val="FootnoteText"/>
      </w:pPr>
      <w:r>
        <w:rPr>
          <w:rStyle w:val="FootnoteReference"/>
        </w:rPr>
        <w:footnoteRef/>
      </w:r>
      <w:r>
        <w:t xml:space="preserve">  IMO Res A.572(14) </w:t>
      </w:r>
      <w:r w:rsidRPr="00DF1AC3">
        <w:rPr>
          <w:i/>
          <w:iCs/>
        </w:rPr>
        <w:t>General Provisions on Ships’ Routeing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296461C2" w:rsidR="00182408" w:rsidRDefault="00182408">
    <w:pPr>
      <w:pStyle w:val="Header"/>
    </w:pPr>
    <w:r>
      <w:rPr>
        <w:noProof/>
        <w:lang w:val="pt-PT" w:eastAsia="pt-PT"/>
      </w:rPr>
      <mc:AlternateContent>
        <mc:Choice Requires="wps">
          <w:drawing>
            <wp:anchor distT="0" distB="0" distL="114300" distR="114300" simplePos="0" relativeHeight="251658248" behindDoc="1" locked="0" layoutInCell="0" allowOverlap="1" wp14:anchorId="612EF3C3" wp14:editId="027BD777">
              <wp:simplePos x="0" y="0"/>
              <wp:positionH relativeFrom="margin">
                <wp:align>center</wp:align>
              </wp:positionH>
              <wp:positionV relativeFrom="margin">
                <wp:align>center</wp:align>
              </wp:positionV>
              <wp:extent cx="5709920" cy="3425825"/>
              <wp:effectExtent l="0" t="1247775" r="0" b="717550"/>
              <wp:wrapNone/>
              <wp:docPr id="39631869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FF762E" w14:textId="77777777" w:rsidR="00182408" w:rsidRDefault="00182408"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2EF3C3" id="_x0000_t202" coordsize="21600,21600" o:spt="202" path="m,l,21600r21600,l21600,xe">
              <v:stroke joinstyle="miter"/>
              <v:path gradientshapeok="t" o:connecttype="rect"/>
            </v:shapetype>
            <v:shape id="Text Box 5" o:spid="_x0000_s1026" type="#_x0000_t202" style="position:absolute;margin-left:0;margin-top:0;width:449.6pt;height:269.75pt;rotation:-45;z-index:-251658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08FF762E" w14:textId="77777777" w:rsidR="00182408" w:rsidRDefault="00182408"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143399F7" w:rsidR="00182408" w:rsidRDefault="00000000">
    <w:pPr>
      <w:pStyle w:val="Header"/>
    </w:pPr>
    <w:r>
      <w:rPr>
        <w:noProof/>
      </w:rPr>
      <w:pict w14:anchorId="25C936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1AA65C2B" w:rsidR="00182408" w:rsidRPr="00667792" w:rsidRDefault="00182408" w:rsidP="00667792">
    <w:pPr>
      <w:pStyle w:val="Header"/>
    </w:pPr>
    <w:r>
      <w:rPr>
        <w:noProof/>
        <w:lang w:val="pt-PT" w:eastAsia="pt-PT"/>
      </w:rPr>
      <w:drawing>
        <wp:anchor distT="0" distB="0" distL="114300" distR="114300" simplePos="0" relativeHeight="251658257"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77112407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182408" w:rsidRPr="00DF47E2" w:rsidRDefault="00182408"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08F0AD43" w:rsidR="00182408" w:rsidRDefault="00000000">
    <w:pPr>
      <w:pStyle w:val="Header"/>
    </w:pPr>
    <w:r>
      <w:rPr>
        <w:noProof/>
      </w:rPr>
      <w:pict w14:anchorId="3C42B5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8"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82408">
      <w:rPr>
        <w:noProof/>
        <w:lang w:val="pt-PT" w:eastAsia="pt-PT"/>
      </w:rPr>
      <w:drawing>
        <wp:anchor distT="0" distB="0" distL="114300" distR="114300" simplePos="0" relativeHeight="251658255"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28820350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182408" w:rsidRDefault="00182408">
    <w:pPr>
      <w:pStyle w:val="Header"/>
    </w:pPr>
  </w:p>
  <w:p w14:paraId="1BEDFCEC" w14:textId="77777777" w:rsidR="00182408" w:rsidRDefault="001824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34CE02CE" w:rsidR="00182408" w:rsidRDefault="00182408" w:rsidP="000F00FC">
    <w:pPr>
      <w:pStyle w:val="Header"/>
      <w:jc w:val="right"/>
      <w:rPr>
        <w:lang w:eastAsia="ko-KR"/>
      </w:rPr>
    </w:pPr>
    <w:r w:rsidRPr="00442889">
      <w:rPr>
        <w:noProof/>
        <w:lang w:val="pt-PT" w:eastAsia="pt-PT"/>
      </w:rPr>
      <w:drawing>
        <wp:anchor distT="0" distB="0" distL="114300" distR="114300" simplePos="0" relativeHeight="251658241"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182408" w:rsidRDefault="00182408" w:rsidP="00A87080">
    <w:pPr>
      <w:pStyle w:val="Header"/>
    </w:pPr>
  </w:p>
  <w:p w14:paraId="5D71FE0F" w14:textId="77777777" w:rsidR="00182408" w:rsidRDefault="00182408" w:rsidP="00A87080">
    <w:pPr>
      <w:pStyle w:val="Header"/>
    </w:pPr>
  </w:p>
  <w:p w14:paraId="792C5C96" w14:textId="77777777" w:rsidR="00182408" w:rsidRDefault="00182408" w:rsidP="008747E0">
    <w:pPr>
      <w:pStyle w:val="Header"/>
    </w:pPr>
  </w:p>
  <w:p w14:paraId="35E8F036" w14:textId="77777777" w:rsidR="00182408" w:rsidRDefault="00182408" w:rsidP="008747E0">
    <w:pPr>
      <w:pStyle w:val="Header"/>
    </w:pPr>
  </w:p>
  <w:p w14:paraId="44541C10" w14:textId="74D6ABB7" w:rsidR="00182408" w:rsidRDefault="00182408" w:rsidP="008747E0">
    <w:pPr>
      <w:pStyle w:val="Header"/>
    </w:pPr>
  </w:p>
  <w:p w14:paraId="69C5607C" w14:textId="5E27C0ED" w:rsidR="00182408" w:rsidRDefault="00182408" w:rsidP="008747E0">
    <w:pPr>
      <w:pStyle w:val="Header"/>
    </w:pPr>
  </w:p>
  <w:p w14:paraId="54136A9C" w14:textId="36213B9C" w:rsidR="00182408" w:rsidRPr="00ED2A8D" w:rsidRDefault="00182408" w:rsidP="00A87080">
    <w:pPr>
      <w:pStyle w:val="Header"/>
    </w:pPr>
    <w:r>
      <w:rPr>
        <w:noProof/>
        <w:lang w:val="pt-PT" w:eastAsia="pt-PT"/>
      </w:rPr>
      <w:drawing>
        <wp:anchor distT="0" distB="0" distL="114300" distR="114300" simplePos="0" relativeHeight="251658260" behindDoc="1" locked="0" layoutInCell="1" allowOverlap="1" wp14:anchorId="4213E996" wp14:editId="104A5D09">
          <wp:simplePos x="0" y="0"/>
          <wp:positionH relativeFrom="page">
            <wp:posOffset>2643</wp:posOffset>
          </wp:positionH>
          <wp:positionV relativeFrom="page">
            <wp:posOffset>1495810</wp:posOffset>
          </wp:positionV>
          <wp:extent cx="7637618" cy="2169160"/>
          <wp:effectExtent l="0" t="0" r="1905" b="2540"/>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3837" cy="2173766"/>
                  </a:xfrm>
                  <a:prstGeom prst="rect">
                    <a:avLst/>
                  </a:prstGeom>
                  <a:noFill/>
                </pic:spPr>
              </pic:pic>
            </a:graphicData>
          </a:graphic>
          <wp14:sizeRelH relativeFrom="margin">
            <wp14:pctWidth>0</wp14:pctWidth>
          </wp14:sizeRelH>
          <wp14:sizeRelV relativeFrom="margin">
            <wp14:pctHeight>0</wp14:pctHeight>
          </wp14:sizeRelV>
        </wp:anchor>
      </w:drawing>
    </w:r>
  </w:p>
  <w:p w14:paraId="07EDBC4A" w14:textId="77777777" w:rsidR="00182408" w:rsidRPr="00ED2A8D" w:rsidRDefault="0018240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42754EFF" w:rsidR="00182408" w:rsidRDefault="00182408">
    <w:pPr>
      <w:pStyle w:val="Header"/>
    </w:pPr>
    <w:r>
      <w:rPr>
        <w:noProof/>
        <w:lang w:val="pt-PT" w:eastAsia="pt-PT"/>
      </w:rPr>
      <w:drawing>
        <wp:anchor distT="0" distB="0" distL="114300" distR="114300" simplePos="0" relativeHeight="251658246"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182408" w:rsidRDefault="00182408">
    <w:pPr>
      <w:pStyle w:val="Header"/>
    </w:pPr>
  </w:p>
  <w:p w14:paraId="001126A5" w14:textId="77777777" w:rsidR="00182408" w:rsidRDefault="001824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3F8CF35" w:rsidR="00182408" w:rsidRDefault="00000000">
    <w:pPr>
      <w:pStyle w:val="Header"/>
    </w:pPr>
    <w:r>
      <w:rPr>
        <w:noProof/>
      </w:rPr>
      <w:pict w14:anchorId="223CF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2B320E0E" w:rsidR="00182408" w:rsidRPr="00ED2A8D" w:rsidRDefault="00182408" w:rsidP="0010529E">
    <w:pPr>
      <w:pStyle w:val="Header"/>
      <w:tabs>
        <w:tab w:val="right" w:pos="10205"/>
      </w:tabs>
    </w:pPr>
    <w:r>
      <w:rPr>
        <w:noProof/>
        <w:lang w:val="pt-PT" w:eastAsia="pt-PT"/>
      </w:rPr>
      <w:drawing>
        <wp:anchor distT="0" distB="0" distL="114300" distR="114300" simplePos="0" relativeHeight="251658243"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74912299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182408" w:rsidRPr="00ED2A8D" w:rsidRDefault="00182408" w:rsidP="008747E0">
    <w:pPr>
      <w:pStyle w:val="Header"/>
    </w:pPr>
  </w:p>
  <w:p w14:paraId="0E6A72B2" w14:textId="77777777" w:rsidR="00182408" w:rsidRDefault="00182408" w:rsidP="008747E0">
    <w:pPr>
      <w:pStyle w:val="Header"/>
    </w:pPr>
  </w:p>
  <w:p w14:paraId="24BEBDA1" w14:textId="77777777" w:rsidR="00182408" w:rsidRDefault="00182408" w:rsidP="008747E0">
    <w:pPr>
      <w:pStyle w:val="Header"/>
    </w:pPr>
  </w:p>
  <w:p w14:paraId="447D8E59" w14:textId="77777777" w:rsidR="00182408" w:rsidRDefault="00182408" w:rsidP="008747E0">
    <w:pPr>
      <w:pStyle w:val="Header"/>
    </w:pPr>
  </w:p>
  <w:p w14:paraId="1FCAC367" w14:textId="77777777" w:rsidR="00182408" w:rsidRPr="00441393" w:rsidRDefault="00182408" w:rsidP="00441393">
    <w:pPr>
      <w:pStyle w:val="Contents"/>
    </w:pPr>
    <w:r>
      <w:t>DOCUMENT REVISION</w:t>
    </w:r>
  </w:p>
  <w:p w14:paraId="40B6FC71" w14:textId="77777777" w:rsidR="00182408" w:rsidRPr="00ED2A8D" w:rsidRDefault="00182408" w:rsidP="008747E0">
    <w:pPr>
      <w:pStyle w:val="Header"/>
    </w:pPr>
  </w:p>
  <w:p w14:paraId="46FF5377" w14:textId="77777777" w:rsidR="00182408" w:rsidRPr="00AC33A2" w:rsidRDefault="0018240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2903058E" w:rsidR="00182408" w:rsidRDefault="00000000">
    <w:pPr>
      <w:pStyle w:val="Header"/>
    </w:pPr>
    <w:r>
      <w:rPr>
        <w:noProof/>
      </w:rPr>
      <w:pict w14:anchorId="1743B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52AE06D" w:rsidR="00182408" w:rsidRDefault="00000000">
    <w:pPr>
      <w:pStyle w:val="Header"/>
    </w:pPr>
    <w:r>
      <w:rPr>
        <w:noProof/>
      </w:rPr>
      <w:pict w14:anchorId="2A872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23BA58E0" w:rsidR="00182408" w:rsidRPr="00ED2A8D" w:rsidRDefault="00182408" w:rsidP="008747E0">
    <w:pPr>
      <w:pStyle w:val="Header"/>
    </w:pPr>
    <w:r>
      <w:rPr>
        <w:noProof/>
        <w:lang w:val="pt-PT" w:eastAsia="pt-PT"/>
      </w:rPr>
      <w:drawing>
        <wp:anchor distT="0" distB="0" distL="114300" distR="114300" simplePos="0" relativeHeight="251658240"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643869439" name="Picture 643869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182408" w:rsidRPr="00ED2A8D" w:rsidRDefault="00182408" w:rsidP="008747E0">
    <w:pPr>
      <w:pStyle w:val="Header"/>
    </w:pPr>
  </w:p>
  <w:p w14:paraId="01929C87" w14:textId="77777777" w:rsidR="00182408" w:rsidRDefault="00182408" w:rsidP="008747E0">
    <w:pPr>
      <w:pStyle w:val="Header"/>
    </w:pPr>
  </w:p>
  <w:p w14:paraId="708B9053" w14:textId="77777777" w:rsidR="00182408" w:rsidRDefault="00182408" w:rsidP="008747E0">
    <w:pPr>
      <w:pStyle w:val="Header"/>
    </w:pPr>
  </w:p>
  <w:p w14:paraId="352CC394" w14:textId="77777777" w:rsidR="00182408" w:rsidRDefault="00182408" w:rsidP="008747E0">
    <w:pPr>
      <w:pStyle w:val="Header"/>
    </w:pPr>
  </w:p>
  <w:p w14:paraId="1157DAB6" w14:textId="77777777" w:rsidR="00182408" w:rsidRPr="00441393" w:rsidRDefault="00182408" w:rsidP="00441393">
    <w:pPr>
      <w:pStyle w:val="Contents"/>
    </w:pPr>
    <w:r>
      <w:t>CONTENTS</w:t>
    </w:r>
  </w:p>
  <w:p w14:paraId="726E38B4" w14:textId="77777777" w:rsidR="00182408" w:rsidRDefault="00182408" w:rsidP="0078486B">
    <w:pPr>
      <w:pStyle w:val="Header"/>
      <w:spacing w:line="140" w:lineRule="exact"/>
    </w:pPr>
  </w:p>
  <w:p w14:paraId="09824143" w14:textId="77777777" w:rsidR="00182408" w:rsidRPr="00AC33A2" w:rsidRDefault="0018240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3A51F4D8" w:rsidR="00182408" w:rsidRPr="00ED2A8D" w:rsidRDefault="00182408" w:rsidP="00C716E5">
    <w:pPr>
      <w:pStyle w:val="Header"/>
    </w:pPr>
    <w:r>
      <w:rPr>
        <w:noProof/>
        <w:lang w:val="pt-PT" w:eastAsia="pt-PT"/>
      </w:rPr>
      <w:drawing>
        <wp:anchor distT="0" distB="0" distL="114300" distR="114300" simplePos="0" relativeHeight="25165824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960425137" name="Picture 1960425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182408" w:rsidRPr="00ED2A8D" w:rsidRDefault="00182408" w:rsidP="00C716E5">
    <w:pPr>
      <w:pStyle w:val="Header"/>
    </w:pPr>
  </w:p>
  <w:p w14:paraId="6FE1FDA0" w14:textId="77777777" w:rsidR="00182408" w:rsidRDefault="00182408" w:rsidP="00C716E5">
    <w:pPr>
      <w:pStyle w:val="Header"/>
    </w:pPr>
  </w:p>
  <w:p w14:paraId="4BCBDC5C" w14:textId="77777777" w:rsidR="00182408" w:rsidRDefault="00182408" w:rsidP="00C716E5">
    <w:pPr>
      <w:pStyle w:val="Header"/>
    </w:pPr>
  </w:p>
  <w:p w14:paraId="66D18B5D" w14:textId="77777777" w:rsidR="00182408" w:rsidRDefault="00182408" w:rsidP="00C716E5">
    <w:pPr>
      <w:pStyle w:val="Header"/>
    </w:pPr>
  </w:p>
  <w:p w14:paraId="0FDC55BD" w14:textId="77777777" w:rsidR="00182408" w:rsidRPr="00441393" w:rsidRDefault="00182408" w:rsidP="00C716E5">
    <w:pPr>
      <w:pStyle w:val="Contents"/>
    </w:pPr>
    <w:r>
      <w:t>CONTENTS</w:t>
    </w:r>
  </w:p>
  <w:p w14:paraId="12D1FD2B" w14:textId="77777777" w:rsidR="00182408" w:rsidRPr="00ED2A8D" w:rsidRDefault="00182408" w:rsidP="00C716E5">
    <w:pPr>
      <w:pStyle w:val="Header"/>
    </w:pPr>
  </w:p>
  <w:p w14:paraId="1CEA155E" w14:textId="77777777" w:rsidR="00182408" w:rsidRPr="00AC33A2" w:rsidRDefault="00182408" w:rsidP="00C716E5">
    <w:pPr>
      <w:pStyle w:val="Header"/>
      <w:spacing w:line="140" w:lineRule="exact"/>
    </w:pPr>
  </w:p>
  <w:p w14:paraId="5B427A35" w14:textId="77777777" w:rsidR="00182408" w:rsidRDefault="00182408">
    <w:pPr>
      <w:pStyle w:val="Header"/>
    </w:pPr>
    <w:r>
      <w:rPr>
        <w:noProof/>
        <w:lang w:val="pt-PT" w:eastAsia="pt-PT"/>
      </w:rPr>
      <w:drawing>
        <wp:anchor distT="0" distB="0" distL="114300" distR="114300" simplePos="0" relativeHeight="251658242"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659177493" name="Picture 65917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3D7B21"/>
    <w:multiLevelType w:val="multilevel"/>
    <w:tmpl w:val="0334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2658FD"/>
    <w:multiLevelType w:val="hybridMultilevel"/>
    <w:tmpl w:val="5FC2F700"/>
    <w:lvl w:ilvl="0" w:tplc="709A533E">
      <w:start w:val="1"/>
      <w:numFmt w:val="bullet"/>
      <w:lvlText w:val=""/>
      <w:lvlJc w:val="left"/>
      <w:pPr>
        <w:ind w:left="1080" w:hanging="360"/>
      </w:pPr>
      <w:rPr>
        <w:rFonts w:ascii="Symbol" w:hAnsi="Symbol"/>
      </w:rPr>
    </w:lvl>
    <w:lvl w:ilvl="1" w:tplc="CD164E10">
      <w:start w:val="1"/>
      <w:numFmt w:val="bullet"/>
      <w:lvlText w:val=""/>
      <w:lvlJc w:val="left"/>
      <w:pPr>
        <w:ind w:left="1080" w:hanging="360"/>
      </w:pPr>
      <w:rPr>
        <w:rFonts w:ascii="Symbol" w:hAnsi="Symbol"/>
      </w:rPr>
    </w:lvl>
    <w:lvl w:ilvl="2" w:tplc="4FCCD5C6">
      <w:start w:val="1"/>
      <w:numFmt w:val="bullet"/>
      <w:lvlText w:val=""/>
      <w:lvlJc w:val="left"/>
      <w:pPr>
        <w:ind w:left="1080" w:hanging="360"/>
      </w:pPr>
      <w:rPr>
        <w:rFonts w:ascii="Symbol" w:hAnsi="Symbol"/>
      </w:rPr>
    </w:lvl>
    <w:lvl w:ilvl="3" w:tplc="C2BE9C5C">
      <w:start w:val="1"/>
      <w:numFmt w:val="bullet"/>
      <w:lvlText w:val=""/>
      <w:lvlJc w:val="left"/>
      <w:pPr>
        <w:ind w:left="1080" w:hanging="360"/>
      </w:pPr>
      <w:rPr>
        <w:rFonts w:ascii="Symbol" w:hAnsi="Symbol"/>
      </w:rPr>
    </w:lvl>
    <w:lvl w:ilvl="4" w:tplc="0F4EA156">
      <w:start w:val="1"/>
      <w:numFmt w:val="bullet"/>
      <w:lvlText w:val=""/>
      <w:lvlJc w:val="left"/>
      <w:pPr>
        <w:ind w:left="1080" w:hanging="360"/>
      </w:pPr>
      <w:rPr>
        <w:rFonts w:ascii="Symbol" w:hAnsi="Symbol"/>
      </w:rPr>
    </w:lvl>
    <w:lvl w:ilvl="5" w:tplc="F306F856">
      <w:start w:val="1"/>
      <w:numFmt w:val="bullet"/>
      <w:lvlText w:val=""/>
      <w:lvlJc w:val="left"/>
      <w:pPr>
        <w:ind w:left="1080" w:hanging="360"/>
      </w:pPr>
      <w:rPr>
        <w:rFonts w:ascii="Symbol" w:hAnsi="Symbol"/>
      </w:rPr>
    </w:lvl>
    <w:lvl w:ilvl="6" w:tplc="89BEB616">
      <w:start w:val="1"/>
      <w:numFmt w:val="bullet"/>
      <w:lvlText w:val=""/>
      <w:lvlJc w:val="left"/>
      <w:pPr>
        <w:ind w:left="1080" w:hanging="360"/>
      </w:pPr>
      <w:rPr>
        <w:rFonts w:ascii="Symbol" w:hAnsi="Symbol"/>
      </w:rPr>
    </w:lvl>
    <w:lvl w:ilvl="7" w:tplc="1292EAB8">
      <w:start w:val="1"/>
      <w:numFmt w:val="bullet"/>
      <w:lvlText w:val=""/>
      <w:lvlJc w:val="left"/>
      <w:pPr>
        <w:ind w:left="1080" w:hanging="360"/>
      </w:pPr>
      <w:rPr>
        <w:rFonts w:ascii="Symbol" w:hAnsi="Symbol"/>
      </w:rPr>
    </w:lvl>
    <w:lvl w:ilvl="8" w:tplc="1D48B644">
      <w:start w:val="1"/>
      <w:numFmt w:val="bullet"/>
      <w:lvlText w:val=""/>
      <w:lvlJc w:val="left"/>
      <w:pPr>
        <w:ind w:left="1080" w:hanging="360"/>
      </w:pPr>
      <w:rPr>
        <w:rFonts w:ascii="Symbol" w:hAnsi="Symbol"/>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6DA2C68"/>
    <w:multiLevelType w:val="hybridMultilevel"/>
    <w:tmpl w:val="B670691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225D22"/>
    <w:multiLevelType w:val="hybridMultilevel"/>
    <w:tmpl w:val="639CC8B8"/>
    <w:lvl w:ilvl="0" w:tplc="E08CF7F4">
      <w:start w:val="1"/>
      <w:numFmt w:val="bullet"/>
      <w:lvlText w:val=""/>
      <w:lvlJc w:val="left"/>
      <w:pPr>
        <w:ind w:left="1080" w:hanging="360"/>
      </w:pPr>
      <w:rPr>
        <w:rFonts w:ascii="Symbol" w:hAnsi="Symbol"/>
      </w:rPr>
    </w:lvl>
    <w:lvl w:ilvl="1" w:tplc="F13088FC">
      <w:start w:val="1"/>
      <w:numFmt w:val="bullet"/>
      <w:lvlText w:val=""/>
      <w:lvlJc w:val="left"/>
      <w:pPr>
        <w:ind w:left="1080" w:hanging="360"/>
      </w:pPr>
      <w:rPr>
        <w:rFonts w:ascii="Symbol" w:hAnsi="Symbol"/>
      </w:rPr>
    </w:lvl>
    <w:lvl w:ilvl="2" w:tplc="D0EC94D4">
      <w:start w:val="1"/>
      <w:numFmt w:val="bullet"/>
      <w:lvlText w:val=""/>
      <w:lvlJc w:val="left"/>
      <w:pPr>
        <w:ind w:left="1080" w:hanging="360"/>
      </w:pPr>
      <w:rPr>
        <w:rFonts w:ascii="Symbol" w:hAnsi="Symbol"/>
      </w:rPr>
    </w:lvl>
    <w:lvl w:ilvl="3" w:tplc="1CB0ED32">
      <w:start w:val="1"/>
      <w:numFmt w:val="bullet"/>
      <w:lvlText w:val=""/>
      <w:lvlJc w:val="left"/>
      <w:pPr>
        <w:ind w:left="1080" w:hanging="360"/>
      </w:pPr>
      <w:rPr>
        <w:rFonts w:ascii="Symbol" w:hAnsi="Symbol"/>
      </w:rPr>
    </w:lvl>
    <w:lvl w:ilvl="4" w:tplc="4B8A830E">
      <w:start w:val="1"/>
      <w:numFmt w:val="bullet"/>
      <w:lvlText w:val=""/>
      <w:lvlJc w:val="left"/>
      <w:pPr>
        <w:ind w:left="1080" w:hanging="360"/>
      </w:pPr>
      <w:rPr>
        <w:rFonts w:ascii="Symbol" w:hAnsi="Symbol"/>
      </w:rPr>
    </w:lvl>
    <w:lvl w:ilvl="5" w:tplc="41E2E83E">
      <w:start w:val="1"/>
      <w:numFmt w:val="bullet"/>
      <w:lvlText w:val=""/>
      <w:lvlJc w:val="left"/>
      <w:pPr>
        <w:ind w:left="1080" w:hanging="360"/>
      </w:pPr>
      <w:rPr>
        <w:rFonts w:ascii="Symbol" w:hAnsi="Symbol"/>
      </w:rPr>
    </w:lvl>
    <w:lvl w:ilvl="6" w:tplc="3B22EF4E">
      <w:start w:val="1"/>
      <w:numFmt w:val="bullet"/>
      <w:lvlText w:val=""/>
      <w:lvlJc w:val="left"/>
      <w:pPr>
        <w:ind w:left="1080" w:hanging="360"/>
      </w:pPr>
      <w:rPr>
        <w:rFonts w:ascii="Symbol" w:hAnsi="Symbol"/>
      </w:rPr>
    </w:lvl>
    <w:lvl w:ilvl="7" w:tplc="28E8AAFA">
      <w:start w:val="1"/>
      <w:numFmt w:val="bullet"/>
      <w:lvlText w:val=""/>
      <w:lvlJc w:val="left"/>
      <w:pPr>
        <w:ind w:left="1080" w:hanging="360"/>
      </w:pPr>
      <w:rPr>
        <w:rFonts w:ascii="Symbol" w:hAnsi="Symbol"/>
      </w:rPr>
    </w:lvl>
    <w:lvl w:ilvl="8" w:tplc="AE22F152">
      <w:start w:val="1"/>
      <w:numFmt w:val="bullet"/>
      <w:lvlText w:val=""/>
      <w:lvlJc w:val="left"/>
      <w:pPr>
        <w:ind w:left="1080" w:hanging="360"/>
      </w:pPr>
      <w:rPr>
        <w:rFonts w:ascii="Symbol" w:hAnsi="Symbol"/>
      </w:rPr>
    </w:lvl>
  </w:abstractNum>
  <w:abstractNum w:abstractNumId="16" w15:restartNumberingAfterBreak="0">
    <w:nsid w:val="2F5457F9"/>
    <w:multiLevelType w:val="hybridMultilevel"/>
    <w:tmpl w:val="5742D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25F6F01"/>
    <w:multiLevelType w:val="multilevel"/>
    <w:tmpl w:val="9B8C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Heading1"/>
      <w:lvlText w:val="%1."/>
      <w:lvlJc w:val="left"/>
      <w:pPr>
        <w:tabs>
          <w:tab w:val="num" w:pos="142"/>
        </w:tabs>
        <w:ind w:left="851"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7006866">
    <w:abstractNumId w:val="4"/>
  </w:num>
  <w:num w:numId="2" w16cid:durableId="1160654264">
    <w:abstractNumId w:val="12"/>
  </w:num>
  <w:num w:numId="3" w16cid:durableId="1970472437">
    <w:abstractNumId w:val="5"/>
  </w:num>
  <w:num w:numId="4" w16cid:durableId="1510363236">
    <w:abstractNumId w:val="10"/>
  </w:num>
  <w:num w:numId="5" w16cid:durableId="2092577241">
    <w:abstractNumId w:val="3"/>
  </w:num>
  <w:num w:numId="6" w16cid:durableId="812409280">
    <w:abstractNumId w:val="9"/>
  </w:num>
  <w:num w:numId="7" w16cid:durableId="781341700">
    <w:abstractNumId w:val="0"/>
  </w:num>
  <w:num w:numId="8" w16cid:durableId="1769807418">
    <w:abstractNumId w:val="21"/>
  </w:num>
  <w:num w:numId="9" w16cid:durableId="416442406">
    <w:abstractNumId w:val="6"/>
  </w:num>
  <w:num w:numId="10" w16cid:durableId="1224293805">
    <w:abstractNumId w:val="7"/>
  </w:num>
  <w:num w:numId="11" w16cid:durableId="782072270">
    <w:abstractNumId w:val="20"/>
  </w:num>
  <w:num w:numId="12" w16cid:durableId="1381175323">
    <w:abstractNumId w:val="17"/>
  </w:num>
  <w:num w:numId="13" w16cid:durableId="166486499">
    <w:abstractNumId w:val="19"/>
  </w:num>
  <w:num w:numId="14" w16cid:durableId="1703246035">
    <w:abstractNumId w:val="25"/>
  </w:num>
  <w:num w:numId="15" w16cid:durableId="1233587939">
    <w:abstractNumId w:val="23"/>
  </w:num>
  <w:num w:numId="16" w16cid:durableId="130172246">
    <w:abstractNumId w:val="24"/>
  </w:num>
  <w:num w:numId="17" w16cid:durableId="1194154759">
    <w:abstractNumId w:val="22"/>
  </w:num>
  <w:num w:numId="18" w16cid:durableId="1851027026">
    <w:abstractNumId w:val="21"/>
  </w:num>
  <w:num w:numId="19" w16cid:durableId="199517267">
    <w:abstractNumId w:val="14"/>
  </w:num>
  <w:num w:numId="20" w16cid:durableId="4402654">
    <w:abstractNumId w:val="13"/>
  </w:num>
  <w:num w:numId="21" w16cid:durableId="1454321375">
    <w:abstractNumId w:val="18"/>
  </w:num>
  <w:num w:numId="22" w16cid:durableId="408158774">
    <w:abstractNumId w:val="2"/>
  </w:num>
  <w:num w:numId="23" w16cid:durableId="91244522">
    <w:abstractNumId w:val="16"/>
  </w:num>
  <w:num w:numId="24" w16cid:durableId="214588194">
    <w:abstractNumId w:val="11"/>
  </w:num>
  <w:num w:numId="25" w16cid:durableId="1257058429">
    <w:abstractNumId w:val="1"/>
  </w:num>
  <w:num w:numId="26" w16cid:durableId="1346979836">
    <w:abstractNumId w:val="21"/>
  </w:num>
  <w:num w:numId="27" w16cid:durableId="776095198">
    <w:abstractNumId w:val="21"/>
  </w:num>
  <w:num w:numId="28" w16cid:durableId="1850673664">
    <w:abstractNumId w:val="21"/>
  </w:num>
  <w:num w:numId="29" w16cid:durableId="343170563">
    <w:abstractNumId w:val="15"/>
  </w:num>
  <w:num w:numId="30" w16cid:durableId="1327897020">
    <w:abstractNumId w:val="8"/>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dklev Monica">
    <w15:presenceInfo w15:providerId="AD" w15:userId="S-1-5-21-3283961105-4280042972-2780276874-4772"/>
  </w15:person>
  <w15:person w15:author="IH - DT - DNV - Chefe da Divisão de Navegação">
    <w15:presenceInfo w15:providerId="AD" w15:userId="S-1-5-21-1632256100-361452701-926709054-13954"/>
  </w15:person>
  <w15:person w15:author="Christina Schneider">
    <w15:presenceInfo w15:providerId="AD" w15:userId="S::csc@iala.int::0d173152-e2b5-46e0-88bd-ea9a7b30165e"/>
  </w15:person>
  <w15:person w15:author="Trevor Harris">
    <w15:presenceInfo w15:providerId="AD" w15:userId="S::Trevor.Harris@trinityhouse.co.uk::080cc568-6fe0-4618-97ae-299de41901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it-IT"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sv-SE" w:vendorID="64" w:dllVersion="4096" w:nlCheck="1" w:checkStyle="0"/>
  <w:activeWritingStyle w:appName="MSWord" w:lang="en-GB" w:vendorID="2" w:dllVersion="6" w:checkStyle="0"/>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1NTOxNDazsDAzMDVW0lEKTi0uzszPAykwqQUAIBTalCwAAAA="/>
  </w:docVars>
  <w:rsids>
    <w:rsidRoot w:val="000870E9"/>
    <w:rsid w:val="00000535"/>
    <w:rsid w:val="00001616"/>
    <w:rsid w:val="00002175"/>
    <w:rsid w:val="0000400C"/>
    <w:rsid w:val="000140A2"/>
    <w:rsid w:val="00014D5C"/>
    <w:rsid w:val="0001616D"/>
    <w:rsid w:val="00016839"/>
    <w:rsid w:val="000174F9"/>
    <w:rsid w:val="00022116"/>
    <w:rsid w:val="0002318C"/>
    <w:rsid w:val="000249C2"/>
    <w:rsid w:val="0002557B"/>
    <w:rsid w:val="000258F6"/>
    <w:rsid w:val="00027B36"/>
    <w:rsid w:val="000339D7"/>
    <w:rsid w:val="0003449E"/>
    <w:rsid w:val="00035E1F"/>
    <w:rsid w:val="000379A7"/>
    <w:rsid w:val="00037B95"/>
    <w:rsid w:val="00040EB8"/>
    <w:rsid w:val="000418CA"/>
    <w:rsid w:val="0004255E"/>
    <w:rsid w:val="00043981"/>
    <w:rsid w:val="00045644"/>
    <w:rsid w:val="00050F02"/>
    <w:rsid w:val="0005129B"/>
    <w:rsid w:val="00051724"/>
    <w:rsid w:val="00053425"/>
    <w:rsid w:val="0005449E"/>
    <w:rsid w:val="00054C7D"/>
    <w:rsid w:val="00055938"/>
    <w:rsid w:val="00057B6D"/>
    <w:rsid w:val="00061A7B"/>
    <w:rsid w:val="00062874"/>
    <w:rsid w:val="0006642F"/>
    <w:rsid w:val="00066A63"/>
    <w:rsid w:val="00075D69"/>
    <w:rsid w:val="0008085A"/>
    <w:rsid w:val="00082C85"/>
    <w:rsid w:val="00083E31"/>
    <w:rsid w:val="00084C6C"/>
    <w:rsid w:val="0008654C"/>
    <w:rsid w:val="000870E9"/>
    <w:rsid w:val="000904ED"/>
    <w:rsid w:val="00091545"/>
    <w:rsid w:val="0009165E"/>
    <w:rsid w:val="00092946"/>
    <w:rsid w:val="00095EEE"/>
    <w:rsid w:val="00097E4A"/>
    <w:rsid w:val="000A07A7"/>
    <w:rsid w:val="000A27A8"/>
    <w:rsid w:val="000A49B9"/>
    <w:rsid w:val="000A59C0"/>
    <w:rsid w:val="000A73E7"/>
    <w:rsid w:val="000A78A9"/>
    <w:rsid w:val="000B1A90"/>
    <w:rsid w:val="000B1B0B"/>
    <w:rsid w:val="000B2356"/>
    <w:rsid w:val="000B266B"/>
    <w:rsid w:val="000B577B"/>
    <w:rsid w:val="000C2133"/>
    <w:rsid w:val="000C2857"/>
    <w:rsid w:val="000C711B"/>
    <w:rsid w:val="000D1024"/>
    <w:rsid w:val="000D14CE"/>
    <w:rsid w:val="000D19D1"/>
    <w:rsid w:val="000D1D15"/>
    <w:rsid w:val="000D2431"/>
    <w:rsid w:val="000D271E"/>
    <w:rsid w:val="000D3B70"/>
    <w:rsid w:val="000D75E4"/>
    <w:rsid w:val="000D76B7"/>
    <w:rsid w:val="000E0EC6"/>
    <w:rsid w:val="000E34D3"/>
    <w:rsid w:val="000E3954"/>
    <w:rsid w:val="000E3E52"/>
    <w:rsid w:val="000F00FC"/>
    <w:rsid w:val="000F0F9F"/>
    <w:rsid w:val="000F22C4"/>
    <w:rsid w:val="000F3F43"/>
    <w:rsid w:val="000F58ED"/>
    <w:rsid w:val="000F6B68"/>
    <w:rsid w:val="00103889"/>
    <w:rsid w:val="00104AAA"/>
    <w:rsid w:val="00104F50"/>
    <w:rsid w:val="0010529E"/>
    <w:rsid w:val="001052F7"/>
    <w:rsid w:val="00105B50"/>
    <w:rsid w:val="001060CD"/>
    <w:rsid w:val="00106895"/>
    <w:rsid w:val="00111340"/>
    <w:rsid w:val="001122E5"/>
    <w:rsid w:val="00113D5B"/>
    <w:rsid w:val="00113F8F"/>
    <w:rsid w:val="00121616"/>
    <w:rsid w:val="00121F1B"/>
    <w:rsid w:val="001236B5"/>
    <w:rsid w:val="00124C0B"/>
    <w:rsid w:val="00125068"/>
    <w:rsid w:val="001253BF"/>
    <w:rsid w:val="00125AF5"/>
    <w:rsid w:val="001349DB"/>
    <w:rsid w:val="00134B86"/>
    <w:rsid w:val="0013519E"/>
    <w:rsid w:val="00135AEB"/>
    <w:rsid w:val="00136E58"/>
    <w:rsid w:val="0014060A"/>
    <w:rsid w:val="001416A9"/>
    <w:rsid w:val="00141A0F"/>
    <w:rsid w:val="00141C2F"/>
    <w:rsid w:val="0014597C"/>
    <w:rsid w:val="00147755"/>
    <w:rsid w:val="00151BFE"/>
    <w:rsid w:val="00153062"/>
    <w:rsid w:val="001535C6"/>
    <w:rsid w:val="00154242"/>
    <w:rsid w:val="001542B3"/>
    <w:rsid w:val="001547F9"/>
    <w:rsid w:val="00154A1C"/>
    <w:rsid w:val="001607D8"/>
    <w:rsid w:val="00161325"/>
    <w:rsid w:val="00161401"/>
    <w:rsid w:val="00162612"/>
    <w:rsid w:val="001635F3"/>
    <w:rsid w:val="00164676"/>
    <w:rsid w:val="001663F1"/>
    <w:rsid w:val="00170F36"/>
    <w:rsid w:val="00172C22"/>
    <w:rsid w:val="00173602"/>
    <w:rsid w:val="0017470A"/>
    <w:rsid w:val="00174970"/>
    <w:rsid w:val="00175066"/>
    <w:rsid w:val="00176BB8"/>
    <w:rsid w:val="00176E85"/>
    <w:rsid w:val="0017783E"/>
    <w:rsid w:val="001821CA"/>
    <w:rsid w:val="00182408"/>
    <w:rsid w:val="00182B9C"/>
    <w:rsid w:val="00184427"/>
    <w:rsid w:val="00186FED"/>
    <w:rsid w:val="001875B1"/>
    <w:rsid w:val="001910F5"/>
    <w:rsid w:val="00191120"/>
    <w:rsid w:val="0019173E"/>
    <w:rsid w:val="001920FA"/>
    <w:rsid w:val="0019433C"/>
    <w:rsid w:val="001A2DCA"/>
    <w:rsid w:val="001A3CC0"/>
    <w:rsid w:val="001A73B9"/>
    <w:rsid w:val="001B1EF6"/>
    <w:rsid w:val="001B2322"/>
    <w:rsid w:val="001B262E"/>
    <w:rsid w:val="001B2A35"/>
    <w:rsid w:val="001B339A"/>
    <w:rsid w:val="001B60A6"/>
    <w:rsid w:val="001B7323"/>
    <w:rsid w:val="001B7E49"/>
    <w:rsid w:val="001C0804"/>
    <w:rsid w:val="001C0A6A"/>
    <w:rsid w:val="001C2971"/>
    <w:rsid w:val="001C650B"/>
    <w:rsid w:val="001C72B5"/>
    <w:rsid w:val="001C77FB"/>
    <w:rsid w:val="001D11AC"/>
    <w:rsid w:val="001D1845"/>
    <w:rsid w:val="001D25A6"/>
    <w:rsid w:val="001D2E7A"/>
    <w:rsid w:val="001D3992"/>
    <w:rsid w:val="001D4A3E"/>
    <w:rsid w:val="001D5E96"/>
    <w:rsid w:val="001E1BAC"/>
    <w:rsid w:val="001E32E5"/>
    <w:rsid w:val="001E3AEE"/>
    <w:rsid w:val="001E416D"/>
    <w:rsid w:val="001E5353"/>
    <w:rsid w:val="001F3998"/>
    <w:rsid w:val="001F4EF8"/>
    <w:rsid w:val="001F574E"/>
    <w:rsid w:val="001F5AB1"/>
    <w:rsid w:val="001F77E3"/>
    <w:rsid w:val="001F7BA3"/>
    <w:rsid w:val="00200579"/>
    <w:rsid w:val="00201337"/>
    <w:rsid w:val="00201579"/>
    <w:rsid w:val="002022EA"/>
    <w:rsid w:val="00202CB2"/>
    <w:rsid w:val="002044E9"/>
    <w:rsid w:val="00205B17"/>
    <w:rsid w:val="00205D9B"/>
    <w:rsid w:val="002115A6"/>
    <w:rsid w:val="0021276C"/>
    <w:rsid w:val="00213436"/>
    <w:rsid w:val="00214033"/>
    <w:rsid w:val="00216C38"/>
    <w:rsid w:val="002176C4"/>
    <w:rsid w:val="002203F1"/>
    <w:rsid w:val="002204DA"/>
    <w:rsid w:val="0022371A"/>
    <w:rsid w:val="00224DAB"/>
    <w:rsid w:val="0022582A"/>
    <w:rsid w:val="00232F33"/>
    <w:rsid w:val="00237785"/>
    <w:rsid w:val="00237A2B"/>
    <w:rsid w:val="002406D3"/>
    <w:rsid w:val="0024399C"/>
    <w:rsid w:val="002464A3"/>
    <w:rsid w:val="00246546"/>
    <w:rsid w:val="002505E9"/>
    <w:rsid w:val="00251FB9"/>
    <w:rsid w:val="002520AD"/>
    <w:rsid w:val="00255FD9"/>
    <w:rsid w:val="0025660A"/>
    <w:rsid w:val="00257DF8"/>
    <w:rsid w:val="00257E4A"/>
    <w:rsid w:val="0026038D"/>
    <w:rsid w:val="00260D1C"/>
    <w:rsid w:val="002617BA"/>
    <w:rsid w:val="00262E69"/>
    <w:rsid w:val="00263D78"/>
    <w:rsid w:val="00263DF3"/>
    <w:rsid w:val="00265891"/>
    <w:rsid w:val="0027175D"/>
    <w:rsid w:val="00272551"/>
    <w:rsid w:val="0027321C"/>
    <w:rsid w:val="002735DD"/>
    <w:rsid w:val="00274B97"/>
    <w:rsid w:val="0027546A"/>
    <w:rsid w:val="00275C82"/>
    <w:rsid w:val="0028120D"/>
    <w:rsid w:val="002849E2"/>
    <w:rsid w:val="00286250"/>
    <w:rsid w:val="00286B38"/>
    <w:rsid w:val="00290909"/>
    <w:rsid w:val="00294AA4"/>
    <w:rsid w:val="00296AE1"/>
    <w:rsid w:val="0029793F"/>
    <w:rsid w:val="002A1C42"/>
    <w:rsid w:val="002A617C"/>
    <w:rsid w:val="002A71CF"/>
    <w:rsid w:val="002B3E9D"/>
    <w:rsid w:val="002B3EC1"/>
    <w:rsid w:val="002B45F7"/>
    <w:rsid w:val="002B574E"/>
    <w:rsid w:val="002C1E38"/>
    <w:rsid w:val="002C434D"/>
    <w:rsid w:val="002C5CBC"/>
    <w:rsid w:val="002C605E"/>
    <w:rsid w:val="002C77F4"/>
    <w:rsid w:val="002D0869"/>
    <w:rsid w:val="002D112A"/>
    <w:rsid w:val="002D78FE"/>
    <w:rsid w:val="002E1DE6"/>
    <w:rsid w:val="002E4993"/>
    <w:rsid w:val="002E560E"/>
    <w:rsid w:val="002E5BAC"/>
    <w:rsid w:val="002E6010"/>
    <w:rsid w:val="002E7635"/>
    <w:rsid w:val="002F2576"/>
    <w:rsid w:val="002F265A"/>
    <w:rsid w:val="002F3B40"/>
    <w:rsid w:val="002F3B57"/>
    <w:rsid w:val="003032C4"/>
    <w:rsid w:val="0030413F"/>
    <w:rsid w:val="00305EFE"/>
    <w:rsid w:val="00313B4B"/>
    <w:rsid w:val="00313D13"/>
    <w:rsid w:val="00313D85"/>
    <w:rsid w:val="00315CE3"/>
    <w:rsid w:val="0031629B"/>
    <w:rsid w:val="00317F49"/>
    <w:rsid w:val="00323244"/>
    <w:rsid w:val="00325086"/>
    <w:rsid w:val="003251FE"/>
    <w:rsid w:val="00325D9A"/>
    <w:rsid w:val="00326BB4"/>
    <w:rsid w:val="003274DB"/>
    <w:rsid w:val="003276DE"/>
    <w:rsid w:val="00327FBF"/>
    <w:rsid w:val="003319B9"/>
    <w:rsid w:val="003327BE"/>
    <w:rsid w:val="00332A7B"/>
    <w:rsid w:val="00334254"/>
    <w:rsid w:val="003343E0"/>
    <w:rsid w:val="00335515"/>
    <w:rsid w:val="00335E40"/>
    <w:rsid w:val="00336EC4"/>
    <w:rsid w:val="00341171"/>
    <w:rsid w:val="00344408"/>
    <w:rsid w:val="00345242"/>
    <w:rsid w:val="003453D4"/>
    <w:rsid w:val="00345E37"/>
    <w:rsid w:val="00346A15"/>
    <w:rsid w:val="00346AEC"/>
    <w:rsid w:val="00347F3E"/>
    <w:rsid w:val="00350A92"/>
    <w:rsid w:val="00356472"/>
    <w:rsid w:val="003621C3"/>
    <w:rsid w:val="00362816"/>
    <w:rsid w:val="0036382D"/>
    <w:rsid w:val="003642C9"/>
    <w:rsid w:val="003727C3"/>
    <w:rsid w:val="00376C3D"/>
    <w:rsid w:val="00376D93"/>
    <w:rsid w:val="00380350"/>
    <w:rsid w:val="00380B4E"/>
    <w:rsid w:val="00380F88"/>
    <w:rsid w:val="003816E4"/>
    <w:rsid w:val="00381F7A"/>
    <w:rsid w:val="00382C28"/>
    <w:rsid w:val="0038597C"/>
    <w:rsid w:val="0039131E"/>
    <w:rsid w:val="003A04A6"/>
    <w:rsid w:val="003A07E2"/>
    <w:rsid w:val="003A0C6B"/>
    <w:rsid w:val="003A2EE4"/>
    <w:rsid w:val="003A35DC"/>
    <w:rsid w:val="003A39B4"/>
    <w:rsid w:val="003A6A32"/>
    <w:rsid w:val="003A7759"/>
    <w:rsid w:val="003A7F6E"/>
    <w:rsid w:val="003B03EA"/>
    <w:rsid w:val="003B22C5"/>
    <w:rsid w:val="003B24FB"/>
    <w:rsid w:val="003B49B6"/>
    <w:rsid w:val="003B76F0"/>
    <w:rsid w:val="003C08AC"/>
    <w:rsid w:val="003C138B"/>
    <w:rsid w:val="003C59B6"/>
    <w:rsid w:val="003C7C34"/>
    <w:rsid w:val="003D0F37"/>
    <w:rsid w:val="003D2A7A"/>
    <w:rsid w:val="003D3B40"/>
    <w:rsid w:val="003D5150"/>
    <w:rsid w:val="003D6614"/>
    <w:rsid w:val="003E1065"/>
    <w:rsid w:val="003F1C3A"/>
    <w:rsid w:val="003F302E"/>
    <w:rsid w:val="003F308D"/>
    <w:rsid w:val="003F48A6"/>
    <w:rsid w:val="003F4DE4"/>
    <w:rsid w:val="003F70D2"/>
    <w:rsid w:val="00414698"/>
    <w:rsid w:val="00415649"/>
    <w:rsid w:val="004170BF"/>
    <w:rsid w:val="00421F36"/>
    <w:rsid w:val="0042565E"/>
    <w:rsid w:val="00432577"/>
    <w:rsid w:val="00432C05"/>
    <w:rsid w:val="00432EAC"/>
    <w:rsid w:val="004330DE"/>
    <w:rsid w:val="00440379"/>
    <w:rsid w:val="00441393"/>
    <w:rsid w:val="00441452"/>
    <w:rsid w:val="00442B80"/>
    <w:rsid w:val="004441F8"/>
    <w:rsid w:val="00445980"/>
    <w:rsid w:val="00447CF0"/>
    <w:rsid w:val="004502EA"/>
    <w:rsid w:val="004517DB"/>
    <w:rsid w:val="0045358E"/>
    <w:rsid w:val="00456DE1"/>
    <w:rsid w:val="00456F10"/>
    <w:rsid w:val="00460D62"/>
    <w:rsid w:val="00461DDC"/>
    <w:rsid w:val="00462095"/>
    <w:rsid w:val="00462FE7"/>
    <w:rsid w:val="00463B48"/>
    <w:rsid w:val="0046464D"/>
    <w:rsid w:val="00471676"/>
    <w:rsid w:val="00471F4F"/>
    <w:rsid w:val="00474746"/>
    <w:rsid w:val="0047504B"/>
    <w:rsid w:val="00476942"/>
    <w:rsid w:val="00477D62"/>
    <w:rsid w:val="00481C27"/>
    <w:rsid w:val="004871A2"/>
    <w:rsid w:val="004908B8"/>
    <w:rsid w:val="00492026"/>
    <w:rsid w:val="00492A8D"/>
    <w:rsid w:val="00493B3C"/>
    <w:rsid w:val="004944C8"/>
    <w:rsid w:val="00495DDA"/>
    <w:rsid w:val="004A0CE9"/>
    <w:rsid w:val="004A0E0E"/>
    <w:rsid w:val="004A0EBF"/>
    <w:rsid w:val="004A2CE2"/>
    <w:rsid w:val="004A3751"/>
    <w:rsid w:val="004A4B2C"/>
    <w:rsid w:val="004A4EC4"/>
    <w:rsid w:val="004A5FD5"/>
    <w:rsid w:val="004B3F7B"/>
    <w:rsid w:val="004B518F"/>
    <w:rsid w:val="004B5E6D"/>
    <w:rsid w:val="004B65D9"/>
    <w:rsid w:val="004B744B"/>
    <w:rsid w:val="004B7810"/>
    <w:rsid w:val="004C0C7E"/>
    <w:rsid w:val="004C0E4B"/>
    <w:rsid w:val="004C6BA3"/>
    <w:rsid w:val="004D4014"/>
    <w:rsid w:val="004D4109"/>
    <w:rsid w:val="004D4FAE"/>
    <w:rsid w:val="004D55E1"/>
    <w:rsid w:val="004D5917"/>
    <w:rsid w:val="004D6C87"/>
    <w:rsid w:val="004E0896"/>
    <w:rsid w:val="004E0BBB"/>
    <w:rsid w:val="004E1135"/>
    <w:rsid w:val="004E1D57"/>
    <w:rsid w:val="004E2363"/>
    <w:rsid w:val="004E2F16"/>
    <w:rsid w:val="004E442D"/>
    <w:rsid w:val="004E6436"/>
    <w:rsid w:val="004F26FF"/>
    <w:rsid w:val="004F2AA4"/>
    <w:rsid w:val="004F4AAE"/>
    <w:rsid w:val="004F5930"/>
    <w:rsid w:val="004F6196"/>
    <w:rsid w:val="004F66EB"/>
    <w:rsid w:val="0050130D"/>
    <w:rsid w:val="00503044"/>
    <w:rsid w:val="005051B1"/>
    <w:rsid w:val="005136FB"/>
    <w:rsid w:val="00513737"/>
    <w:rsid w:val="005222AF"/>
    <w:rsid w:val="00523666"/>
    <w:rsid w:val="00524D37"/>
    <w:rsid w:val="00525922"/>
    <w:rsid w:val="00526234"/>
    <w:rsid w:val="00527FE6"/>
    <w:rsid w:val="00532C58"/>
    <w:rsid w:val="00534F34"/>
    <w:rsid w:val="0053692E"/>
    <w:rsid w:val="00536C1B"/>
    <w:rsid w:val="005378A6"/>
    <w:rsid w:val="00540D36"/>
    <w:rsid w:val="00541ED1"/>
    <w:rsid w:val="00546974"/>
    <w:rsid w:val="00547837"/>
    <w:rsid w:val="00551428"/>
    <w:rsid w:val="005514C0"/>
    <w:rsid w:val="00551C89"/>
    <w:rsid w:val="00553815"/>
    <w:rsid w:val="005539ED"/>
    <w:rsid w:val="00553FE0"/>
    <w:rsid w:val="00557434"/>
    <w:rsid w:val="00557E6D"/>
    <w:rsid w:val="005636A2"/>
    <w:rsid w:val="00563D55"/>
    <w:rsid w:val="00567C3B"/>
    <w:rsid w:val="00572363"/>
    <w:rsid w:val="00574391"/>
    <w:rsid w:val="00574ADC"/>
    <w:rsid w:val="00577F66"/>
    <w:rsid w:val="00580563"/>
    <w:rsid w:val="005805D2"/>
    <w:rsid w:val="00580AD7"/>
    <w:rsid w:val="00581239"/>
    <w:rsid w:val="00584E5F"/>
    <w:rsid w:val="00586C48"/>
    <w:rsid w:val="00586C66"/>
    <w:rsid w:val="00591208"/>
    <w:rsid w:val="005934A5"/>
    <w:rsid w:val="00593EE1"/>
    <w:rsid w:val="00593EFC"/>
    <w:rsid w:val="00595415"/>
    <w:rsid w:val="00596E6C"/>
    <w:rsid w:val="00597652"/>
    <w:rsid w:val="005A0703"/>
    <w:rsid w:val="005A080B"/>
    <w:rsid w:val="005A1A66"/>
    <w:rsid w:val="005A7D29"/>
    <w:rsid w:val="005B12A5"/>
    <w:rsid w:val="005C161A"/>
    <w:rsid w:val="005C1BCB"/>
    <w:rsid w:val="005C2312"/>
    <w:rsid w:val="005C3292"/>
    <w:rsid w:val="005C4735"/>
    <w:rsid w:val="005C5C63"/>
    <w:rsid w:val="005C67AA"/>
    <w:rsid w:val="005C7680"/>
    <w:rsid w:val="005D0200"/>
    <w:rsid w:val="005D03E9"/>
    <w:rsid w:val="005D304B"/>
    <w:rsid w:val="005D329D"/>
    <w:rsid w:val="005D3920"/>
    <w:rsid w:val="005D395C"/>
    <w:rsid w:val="005D4392"/>
    <w:rsid w:val="005D6905"/>
    <w:rsid w:val="005D6E5D"/>
    <w:rsid w:val="005E091A"/>
    <w:rsid w:val="005E3989"/>
    <w:rsid w:val="005E3F17"/>
    <w:rsid w:val="005E4659"/>
    <w:rsid w:val="005E5AB7"/>
    <w:rsid w:val="005E5DDE"/>
    <w:rsid w:val="005E657A"/>
    <w:rsid w:val="005E7063"/>
    <w:rsid w:val="005F1314"/>
    <w:rsid w:val="005F1386"/>
    <w:rsid w:val="005F17C2"/>
    <w:rsid w:val="005F3348"/>
    <w:rsid w:val="005F4BA4"/>
    <w:rsid w:val="005F641C"/>
    <w:rsid w:val="005F7025"/>
    <w:rsid w:val="00600320"/>
    <w:rsid w:val="00600C2B"/>
    <w:rsid w:val="00604B7A"/>
    <w:rsid w:val="00606A1F"/>
    <w:rsid w:val="00607F9F"/>
    <w:rsid w:val="00611BF0"/>
    <w:rsid w:val="00611D8B"/>
    <w:rsid w:val="006127AC"/>
    <w:rsid w:val="0061436F"/>
    <w:rsid w:val="00616E11"/>
    <w:rsid w:val="00620F5B"/>
    <w:rsid w:val="00622C26"/>
    <w:rsid w:val="00630BA3"/>
    <w:rsid w:val="00631C9D"/>
    <w:rsid w:val="00634A78"/>
    <w:rsid w:val="00634D96"/>
    <w:rsid w:val="00641794"/>
    <w:rsid w:val="00642025"/>
    <w:rsid w:val="00642ECC"/>
    <w:rsid w:val="00646AFD"/>
    <w:rsid w:val="00646E87"/>
    <w:rsid w:val="0065002F"/>
    <w:rsid w:val="0065107F"/>
    <w:rsid w:val="00651D97"/>
    <w:rsid w:val="006570A4"/>
    <w:rsid w:val="006617A3"/>
    <w:rsid w:val="00661946"/>
    <w:rsid w:val="00661F5F"/>
    <w:rsid w:val="00664C60"/>
    <w:rsid w:val="00664CE3"/>
    <w:rsid w:val="00664D43"/>
    <w:rsid w:val="00665F3E"/>
    <w:rsid w:val="00666061"/>
    <w:rsid w:val="00666380"/>
    <w:rsid w:val="00667424"/>
    <w:rsid w:val="00667792"/>
    <w:rsid w:val="00671677"/>
    <w:rsid w:val="00673034"/>
    <w:rsid w:val="006744D8"/>
    <w:rsid w:val="006750F2"/>
    <w:rsid w:val="006752D6"/>
    <w:rsid w:val="00675E02"/>
    <w:rsid w:val="0067630F"/>
    <w:rsid w:val="0068267B"/>
    <w:rsid w:val="0068553C"/>
    <w:rsid w:val="00685F34"/>
    <w:rsid w:val="00690A46"/>
    <w:rsid w:val="0069250E"/>
    <w:rsid w:val="00693554"/>
    <w:rsid w:val="006937D8"/>
    <w:rsid w:val="00693B1F"/>
    <w:rsid w:val="00695656"/>
    <w:rsid w:val="0069568E"/>
    <w:rsid w:val="006975A8"/>
    <w:rsid w:val="006A1012"/>
    <w:rsid w:val="006A177E"/>
    <w:rsid w:val="006A7DF5"/>
    <w:rsid w:val="006B14FA"/>
    <w:rsid w:val="006B1A4C"/>
    <w:rsid w:val="006B54CC"/>
    <w:rsid w:val="006B79C1"/>
    <w:rsid w:val="006C1376"/>
    <w:rsid w:val="006C48F9"/>
    <w:rsid w:val="006D2DD2"/>
    <w:rsid w:val="006D6E79"/>
    <w:rsid w:val="006E0E7D"/>
    <w:rsid w:val="006E10BF"/>
    <w:rsid w:val="006E3E6A"/>
    <w:rsid w:val="006F05DF"/>
    <w:rsid w:val="006F1C14"/>
    <w:rsid w:val="006F4B80"/>
    <w:rsid w:val="007027A9"/>
    <w:rsid w:val="00703A6A"/>
    <w:rsid w:val="007103A1"/>
    <w:rsid w:val="0071117D"/>
    <w:rsid w:val="00712A88"/>
    <w:rsid w:val="00722236"/>
    <w:rsid w:val="00722FDA"/>
    <w:rsid w:val="00723824"/>
    <w:rsid w:val="00723EE8"/>
    <w:rsid w:val="00725CCA"/>
    <w:rsid w:val="0072737A"/>
    <w:rsid w:val="007311E7"/>
    <w:rsid w:val="00731DEE"/>
    <w:rsid w:val="00734BC6"/>
    <w:rsid w:val="00734CF2"/>
    <w:rsid w:val="00737437"/>
    <w:rsid w:val="0074084C"/>
    <w:rsid w:val="00740F58"/>
    <w:rsid w:val="00743D9A"/>
    <w:rsid w:val="00744333"/>
    <w:rsid w:val="007445BD"/>
    <w:rsid w:val="007474AA"/>
    <w:rsid w:val="00750397"/>
    <w:rsid w:val="007541D3"/>
    <w:rsid w:val="00756105"/>
    <w:rsid w:val="007577D7"/>
    <w:rsid w:val="00760004"/>
    <w:rsid w:val="00761B33"/>
    <w:rsid w:val="00764ADE"/>
    <w:rsid w:val="00767A17"/>
    <w:rsid w:val="00770EC0"/>
    <w:rsid w:val="00770F20"/>
    <w:rsid w:val="00770F49"/>
    <w:rsid w:val="00771595"/>
    <w:rsid w:val="007715E8"/>
    <w:rsid w:val="00771D6D"/>
    <w:rsid w:val="00773A35"/>
    <w:rsid w:val="007749AF"/>
    <w:rsid w:val="00776004"/>
    <w:rsid w:val="007765BB"/>
    <w:rsid w:val="00777956"/>
    <w:rsid w:val="007811C4"/>
    <w:rsid w:val="0078486B"/>
    <w:rsid w:val="00785A39"/>
    <w:rsid w:val="00787D8A"/>
    <w:rsid w:val="00790277"/>
    <w:rsid w:val="00791EBC"/>
    <w:rsid w:val="00793577"/>
    <w:rsid w:val="00795637"/>
    <w:rsid w:val="007A0DB3"/>
    <w:rsid w:val="007A1318"/>
    <w:rsid w:val="007A446A"/>
    <w:rsid w:val="007A4FEF"/>
    <w:rsid w:val="007A53A6"/>
    <w:rsid w:val="007A6159"/>
    <w:rsid w:val="007A64A4"/>
    <w:rsid w:val="007B14FC"/>
    <w:rsid w:val="007B27E9"/>
    <w:rsid w:val="007B2C5B"/>
    <w:rsid w:val="007B2D11"/>
    <w:rsid w:val="007B2D77"/>
    <w:rsid w:val="007B4994"/>
    <w:rsid w:val="007B6700"/>
    <w:rsid w:val="007B6A93"/>
    <w:rsid w:val="007B7377"/>
    <w:rsid w:val="007B7BEC"/>
    <w:rsid w:val="007B7CC5"/>
    <w:rsid w:val="007C25BB"/>
    <w:rsid w:val="007D0230"/>
    <w:rsid w:val="007D1805"/>
    <w:rsid w:val="007D2107"/>
    <w:rsid w:val="007D3A42"/>
    <w:rsid w:val="007D5895"/>
    <w:rsid w:val="007D77AB"/>
    <w:rsid w:val="007E2760"/>
    <w:rsid w:val="007E28D0"/>
    <w:rsid w:val="007E30DF"/>
    <w:rsid w:val="007E3BF8"/>
    <w:rsid w:val="007E52E1"/>
    <w:rsid w:val="007F2C43"/>
    <w:rsid w:val="007F6E76"/>
    <w:rsid w:val="007F7544"/>
    <w:rsid w:val="00800995"/>
    <w:rsid w:val="008028AA"/>
    <w:rsid w:val="00804736"/>
    <w:rsid w:val="0080602A"/>
    <w:rsid w:val="008069C5"/>
    <w:rsid w:val="008072BC"/>
    <w:rsid w:val="0081117E"/>
    <w:rsid w:val="008144FA"/>
    <w:rsid w:val="00814B4C"/>
    <w:rsid w:val="00815C4B"/>
    <w:rsid w:val="00815CC3"/>
    <w:rsid w:val="00816F79"/>
    <w:rsid w:val="008172F8"/>
    <w:rsid w:val="00820C2C"/>
    <w:rsid w:val="00822B68"/>
    <w:rsid w:val="008257D2"/>
    <w:rsid w:val="00826D57"/>
    <w:rsid w:val="00827301"/>
    <w:rsid w:val="00827643"/>
    <w:rsid w:val="008310C9"/>
    <w:rsid w:val="00831CBD"/>
    <w:rsid w:val="008326B2"/>
    <w:rsid w:val="00833B2B"/>
    <w:rsid w:val="00834150"/>
    <w:rsid w:val="00834885"/>
    <w:rsid w:val="008357F2"/>
    <w:rsid w:val="00835EA0"/>
    <w:rsid w:val="00837641"/>
    <w:rsid w:val="00840777"/>
    <w:rsid w:val="0084098D"/>
    <w:rsid w:val="008416E0"/>
    <w:rsid w:val="00841E7A"/>
    <w:rsid w:val="00842936"/>
    <w:rsid w:val="00842B85"/>
    <w:rsid w:val="00843442"/>
    <w:rsid w:val="00843CED"/>
    <w:rsid w:val="00844B35"/>
    <w:rsid w:val="00845FA4"/>
    <w:rsid w:val="00846831"/>
    <w:rsid w:val="00846D0C"/>
    <w:rsid w:val="00847A7C"/>
    <w:rsid w:val="00847B32"/>
    <w:rsid w:val="008525A7"/>
    <w:rsid w:val="00853688"/>
    <w:rsid w:val="00854BCE"/>
    <w:rsid w:val="00854DCF"/>
    <w:rsid w:val="00857346"/>
    <w:rsid w:val="008577BF"/>
    <w:rsid w:val="008603E0"/>
    <w:rsid w:val="00860C64"/>
    <w:rsid w:val="00860EC1"/>
    <w:rsid w:val="00865532"/>
    <w:rsid w:val="00867686"/>
    <w:rsid w:val="00867870"/>
    <w:rsid w:val="0087155D"/>
    <w:rsid w:val="00872476"/>
    <w:rsid w:val="008737D3"/>
    <w:rsid w:val="00874179"/>
    <w:rsid w:val="008747E0"/>
    <w:rsid w:val="008755E1"/>
    <w:rsid w:val="00876841"/>
    <w:rsid w:val="00880304"/>
    <w:rsid w:val="008803B0"/>
    <w:rsid w:val="008815DD"/>
    <w:rsid w:val="00882B3C"/>
    <w:rsid w:val="00885A90"/>
    <w:rsid w:val="00886C21"/>
    <w:rsid w:val="0088783D"/>
    <w:rsid w:val="00887B4E"/>
    <w:rsid w:val="00890623"/>
    <w:rsid w:val="00895496"/>
    <w:rsid w:val="008972C3"/>
    <w:rsid w:val="008A0D63"/>
    <w:rsid w:val="008A131A"/>
    <w:rsid w:val="008A2635"/>
    <w:rsid w:val="008A28D9"/>
    <w:rsid w:val="008A30BA"/>
    <w:rsid w:val="008A52A7"/>
    <w:rsid w:val="008A52DC"/>
    <w:rsid w:val="008A5435"/>
    <w:rsid w:val="008B09E5"/>
    <w:rsid w:val="008B62E0"/>
    <w:rsid w:val="008B668C"/>
    <w:rsid w:val="008B71D8"/>
    <w:rsid w:val="008C08E7"/>
    <w:rsid w:val="008C2A0C"/>
    <w:rsid w:val="008C33B5"/>
    <w:rsid w:val="008C3A72"/>
    <w:rsid w:val="008C4282"/>
    <w:rsid w:val="008C46F4"/>
    <w:rsid w:val="008C4A94"/>
    <w:rsid w:val="008C4DB3"/>
    <w:rsid w:val="008C56B4"/>
    <w:rsid w:val="008C6969"/>
    <w:rsid w:val="008D45D2"/>
    <w:rsid w:val="008D4B71"/>
    <w:rsid w:val="008D5CCD"/>
    <w:rsid w:val="008E1D70"/>
    <w:rsid w:val="008E1F69"/>
    <w:rsid w:val="008E76B1"/>
    <w:rsid w:val="008E7E0B"/>
    <w:rsid w:val="008F34F4"/>
    <w:rsid w:val="008F38BB"/>
    <w:rsid w:val="008F57D8"/>
    <w:rsid w:val="008F5A1B"/>
    <w:rsid w:val="00902834"/>
    <w:rsid w:val="00903DA9"/>
    <w:rsid w:val="00906D03"/>
    <w:rsid w:val="009110DD"/>
    <w:rsid w:val="00913056"/>
    <w:rsid w:val="00914E26"/>
    <w:rsid w:val="0091501F"/>
    <w:rsid w:val="0091590F"/>
    <w:rsid w:val="009169D7"/>
    <w:rsid w:val="009217F2"/>
    <w:rsid w:val="00923B4D"/>
    <w:rsid w:val="0092540C"/>
    <w:rsid w:val="00925B39"/>
    <w:rsid w:val="00925E0F"/>
    <w:rsid w:val="0093094E"/>
    <w:rsid w:val="00931245"/>
    <w:rsid w:val="00931A57"/>
    <w:rsid w:val="00933227"/>
    <w:rsid w:val="00933A2D"/>
    <w:rsid w:val="00933EE0"/>
    <w:rsid w:val="0093492E"/>
    <w:rsid w:val="00934AFC"/>
    <w:rsid w:val="009355DB"/>
    <w:rsid w:val="00937B15"/>
    <w:rsid w:val="00937C17"/>
    <w:rsid w:val="009402B4"/>
    <w:rsid w:val="009414E6"/>
    <w:rsid w:val="00947A3F"/>
    <w:rsid w:val="00950B15"/>
    <w:rsid w:val="00952257"/>
    <w:rsid w:val="0095450F"/>
    <w:rsid w:val="00955A99"/>
    <w:rsid w:val="009563A0"/>
    <w:rsid w:val="00956901"/>
    <w:rsid w:val="009604F0"/>
    <w:rsid w:val="0096203C"/>
    <w:rsid w:val="00962EC1"/>
    <w:rsid w:val="009630F5"/>
    <w:rsid w:val="009656B9"/>
    <w:rsid w:val="00965C24"/>
    <w:rsid w:val="00965EA2"/>
    <w:rsid w:val="0096631C"/>
    <w:rsid w:val="00967DD9"/>
    <w:rsid w:val="0097057A"/>
    <w:rsid w:val="00971591"/>
    <w:rsid w:val="009727CB"/>
    <w:rsid w:val="009738D6"/>
    <w:rsid w:val="00973FC2"/>
    <w:rsid w:val="00974564"/>
    <w:rsid w:val="00974B53"/>
    <w:rsid w:val="00974E99"/>
    <w:rsid w:val="009764FA"/>
    <w:rsid w:val="00980192"/>
    <w:rsid w:val="00980799"/>
    <w:rsid w:val="009812B5"/>
    <w:rsid w:val="00982A22"/>
    <w:rsid w:val="009830CC"/>
    <w:rsid w:val="00983287"/>
    <w:rsid w:val="00991A2F"/>
    <w:rsid w:val="00991A93"/>
    <w:rsid w:val="00992AD4"/>
    <w:rsid w:val="00994D97"/>
    <w:rsid w:val="00995104"/>
    <w:rsid w:val="009954DA"/>
    <w:rsid w:val="0099752C"/>
    <w:rsid w:val="009A056D"/>
    <w:rsid w:val="009A07B7"/>
    <w:rsid w:val="009A5743"/>
    <w:rsid w:val="009B0C65"/>
    <w:rsid w:val="009B1545"/>
    <w:rsid w:val="009B2E0B"/>
    <w:rsid w:val="009B372E"/>
    <w:rsid w:val="009B5023"/>
    <w:rsid w:val="009B55F0"/>
    <w:rsid w:val="009B6582"/>
    <w:rsid w:val="009B785E"/>
    <w:rsid w:val="009B78C6"/>
    <w:rsid w:val="009C26F8"/>
    <w:rsid w:val="009C2768"/>
    <w:rsid w:val="009C387B"/>
    <w:rsid w:val="009C4B7B"/>
    <w:rsid w:val="009C609E"/>
    <w:rsid w:val="009C6984"/>
    <w:rsid w:val="009C7212"/>
    <w:rsid w:val="009D055B"/>
    <w:rsid w:val="009D147B"/>
    <w:rsid w:val="009D25B8"/>
    <w:rsid w:val="009D26AB"/>
    <w:rsid w:val="009D6B98"/>
    <w:rsid w:val="009E0149"/>
    <w:rsid w:val="009E075B"/>
    <w:rsid w:val="009E16EC"/>
    <w:rsid w:val="009E1F25"/>
    <w:rsid w:val="009E433C"/>
    <w:rsid w:val="009E49FF"/>
    <w:rsid w:val="009E4A4D"/>
    <w:rsid w:val="009E5747"/>
    <w:rsid w:val="009E57F4"/>
    <w:rsid w:val="009E6578"/>
    <w:rsid w:val="009F081F"/>
    <w:rsid w:val="009F4A19"/>
    <w:rsid w:val="009F7287"/>
    <w:rsid w:val="009F7601"/>
    <w:rsid w:val="009F7D08"/>
    <w:rsid w:val="009F7D6C"/>
    <w:rsid w:val="00A02652"/>
    <w:rsid w:val="00A06A0E"/>
    <w:rsid w:val="00A06A3D"/>
    <w:rsid w:val="00A07CE4"/>
    <w:rsid w:val="00A10AB5"/>
    <w:rsid w:val="00A10EBA"/>
    <w:rsid w:val="00A11128"/>
    <w:rsid w:val="00A12352"/>
    <w:rsid w:val="00A13E56"/>
    <w:rsid w:val="00A15050"/>
    <w:rsid w:val="00A15804"/>
    <w:rsid w:val="00A179F2"/>
    <w:rsid w:val="00A227BF"/>
    <w:rsid w:val="00A23CAC"/>
    <w:rsid w:val="00A24838"/>
    <w:rsid w:val="00A26787"/>
    <w:rsid w:val="00A2743E"/>
    <w:rsid w:val="00A3074A"/>
    <w:rsid w:val="00A30C33"/>
    <w:rsid w:val="00A323F2"/>
    <w:rsid w:val="00A32C5B"/>
    <w:rsid w:val="00A3733F"/>
    <w:rsid w:val="00A37755"/>
    <w:rsid w:val="00A4168A"/>
    <w:rsid w:val="00A4308C"/>
    <w:rsid w:val="00A43432"/>
    <w:rsid w:val="00A43BB0"/>
    <w:rsid w:val="00A44836"/>
    <w:rsid w:val="00A524B5"/>
    <w:rsid w:val="00A53D8C"/>
    <w:rsid w:val="00A53E1D"/>
    <w:rsid w:val="00A540D0"/>
    <w:rsid w:val="00A549B3"/>
    <w:rsid w:val="00A54E51"/>
    <w:rsid w:val="00A56184"/>
    <w:rsid w:val="00A65225"/>
    <w:rsid w:val="00A66081"/>
    <w:rsid w:val="00A668A3"/>
    <w:rsid w:val="00A67954"/>
    <w:rsid w:val="00A71231"/>
    <w:rsid w:val="00A72893"/>
    <w:rsid w:val="00A72ED7"/>
    <w:rsid w:val="00A8002E"/>
    <w:rsid w:val="00A800A9"/>
    <w:rsid w:val="00A8083F"/>
    <w:rsid w:val="00A83FF2"/>
    <w:rsid w:val="00A86343"/>
    <w:rsid w:val="00A867EC"/>
    <w:rsid w:val="00A868B2"/>
    <w:rsid w:val="00A87080"/>
    <w:rsid w:val="00A90AAC"/>
    <w:rsid w:val="00A90D86"/>
    <w:rsid w:val="00A913A2"/>
    <w:rsid w:val="00A91DBA"/>
    <w:rsid w:val="00A955FA"/>
    <w:rsid w:val="00A97900"/>
    <w:rsid w:val="00A97F56"/>
    <w:rsid w:val="00AA19B3"/>
    <w:rsid w:val="00AA1B91"/>
    <w:rsid w:val="00AA1D7A"/>
    <w:rsid w:val="00AA2841"/>
    <w:rsid w:val="00AA3E01"/>
    <w:rsid w:val="00AA5B45"/>
    <w:rsid w:val="00AB0BFA"/>
    <w:rsid w:val="00AB14EF"/>
    <w:rsid w:val="00AB2C66"/>
    <w:rsid w:val="00AB3150"/>
    <w:rsid w:val="00AB76B7"/>
    <w:rsid w:val="00AC18D5"/>
    <w:rsid w:val="00AC2F3F"/>
    <w:rsid w:val="00AC33A2"/>
    <w:rsid w:val="00AC4018"/>
    <w:rsid w:val="00AC50CC"/>
    <w:rsid w:val="00AC583D"/>
    <w:rsid w:val="00AD12E6"/>
    <w:rsid w:val="00AD1619"/>
    <w:rsid w:val="00AD38F7"/>
    <w:rsid w:val="00AE65F1"/>
    <w:rsid w:val="00AE6BB4"/>
    <w:rsid w:val="00AE74AD"/>
    <w:rsid w:val="00AF159C"/>
    <w:rsid w:val="00AF1F74"/>
    <w:rsid w:val="00AF2E3B"/>
    <w:rsid w:val="00AF69AB"/>
    <w:rsid w:val="00AF7678"/>
    <w:rsid w:val="00B007F2"/>
    <w:rsid w:val="00B01873"/>
    <w:rsid w:val="00B0572F"/>
    <w:rsid w:val="00B074AB"/>
    <w:rsid w:val="00B07717"/>
    <w:rsid w:val="00B079F8"/>
    <w:rsid w:val="00B103D9"/>
    <w:rsid w:val="00B110F2"/>
    <w:rsid w:val="00B11790"/>
    <w:rsid w:val="00B12AAA"/>
    <w:rsid w:val="00B13AC5"/>
    <w:rsid w:val="00B14CCD"/>
    <w:rsid w:val="00B16334"/>
    <w:rsid w:val="00B16B6A"/>
    <w:rsid w:val="00B17253"/>
    <w:rsid w:val="00B20746"/>
    <w:rsid w:val="00B219BB"/>
    <w:rsid w:val="00B250D6"/>
    <w:rsid w:val="00B2583D"/>
    <w:rsid w:val="00B2609D"/>
    <w:rsid w:val="00B26A2D"/>
    <w:rsid w:val="00B30203"/>
    <w:rsid w:val="00B30F91"/>
    <w:rsid w:val="00B31A41"/>
    <w:rsid w:val="00B3452D"/>
    <w:rsid w:val="00B40199"/>
    <w:rsid w:val="00B41921"/>
    <w:rsid w:val="00B453D3"/>
    <w:rsid w:val="00B45400"/>
    <w:rsid w:val="00B476F3"/>
    <w:rsid w:val="00B502FF"/>
    <w:rsid w:val="00B50B90"/>
    <w:rsid w:val="00B50E28"/>
    <w:rsid w:val="00B55ACF"/>
    <w:rsid w:val="00B56A75"/>
    <w:rsid w:val="00B6066D"/>
    <w:rsid w:val="00B606E3"/>
    <w:rsid w:val="00B621CA"/>
    <w:rsid w:val="00B62338"/>
    <w:rsid w:val="00B643DF"/>
    <w:rsid w:val="00B65300"/>
    <w:rsid w:val="00B658B7"/>
    <w:rsid w:val="00B660E0"/>
    <w:rsid w:val="00B67422"/>
    <w:rsid w:val="00B70796"/>
    <w:rsid w:val="00B70BD4"/>
    <w:rsid w:val="00B712CA"/>
    <w:rsid w:val="00B71B95"/>
    <w:rsid w:val="00B72B0A"/>
    <w:rsid w:val="00B73463"/>
    <w:rsid w:val="00B75110"/>
    <w:rsid w:val="00B83B3E"/>
    <w:rsid w:val="00B85ABE"/>
    <w:rsid w:val="00B90123"/>
    <w:rsid w:val="00B9016D"/>
    <w:rsid w:val="00B916FD"/>
    <w:rsid w:val="00B92476"/>
    <w:rsid w:val="00B92CE6"/>
    <w:rsid w:val="00BA0F98"/>
    <w:rsid w:val="00BA1517"/>
    <w:rsid w:val="00BA1C02"/>
    <w:rsid w:val="00BA4E39"/>
    <w:rsid w:val="00BA67FD"/>
    <w:rsid w:val="00BA7C48"/>
    <w:rsid w:val="00BC251F"/>
    <w:rsid w:val="00BC27F6"/>
    <w:rsid w:val="00BC39F4"/>
    <w:rsid w:val="00BC54E0"/>
    <w:rsid w:val="00BC7FE0"/>
    <w:rsid w:val="00BD0E22"/>
    <w:rsid w:val="00BD150C"/>
    <w:rsid w:val="00BD1587"/>
    <w:rsid w:val="00BD3873"/>
    <w:rsid w:val="00BD6A20"/>
    <w:rsid w:val="00BD6F7D"/>
    <w:rsid w:val="00BD735D"/>
    <w:rsid w:val="00BD78AD"/>
    <w:rsid w:val="00BD7EE1"/>
    <w:rsid w:val="00BE2D63"/>
    <w:rsid w:val="00BE3910"/>
    <w:rsid w:val="00BE4AD0"/>
    <w:rsid w:val="00BE5568"/>
    <w:rsid w:val="00BE5764"/>
    <w:rsid w:val="00BE6AA2"/>
    <w:rsid w:val="00BF1358"/>
    <w:rsid w:val="00C00C58"/>
    <w:rsid w:val="00C0106D"/>
    <w:rsid w:val="00C02787"/>
    <w:rsid w:val="00C051AE"/>
    <w:rsid w:val="00C11BCD"/>
    <w:rsid w:val="00C130C5"/>
    <w:rsid w:val="00C133BE"/>
    <w:rsid w:val="00C1400A"/>
    <w:rsid w:val="00C222B4"/>
    <w:rsid w:val="00C262E4"/>
    <w:rsid w:val="00C33E20"/>
    <w:rsid w:val="00C35CF6"/>
    <w:rsid w:val="00C3725B"/>
    <w:rsid w:val="00C401B7"/>
    <w:rsid w:val="00C473B5"/>
    <w:rsid w:val="00C522BE"/>
    <w:rsid w:val="00C52413"/>
    <w:rsid w:val="00C533EC"/>
    <w:rsid w:val="00C53A3D"/>
    <w:rsid w:val="00C53B74"/>
    <w:rsid w:val="00C5470E"/>
    <w:rsid w:val="00C55EFB"/>
    <w:rsid w:val="00C56585"/>
    <w:rsid w:val="00C56B3F"/>
    <w:rsid w:val="00C62DF5"/>
    <w:rsid w:val="00C65492"/>
    <w:rsid w:val="00C65C4C"/>
    <w:rsid w:val="00C67C67"/>
    <w:rsid w:val="00C7022C"/>
    <w:rsid w:val="00C71032"/>
    <w:rsid w:val="00C716E5"/>
    <w:rsid w:val="00C71DA7"/>
    <w:rsid w:val="00C754DA"/>
    <w:rsid w:val="00C773D9"/>
    <w:rsid w:val="00C80307"/>
    <w:rsid w:val="00C80ACE"/>
    <w:rsid w:val="00C80B0C"/>
    <w:rsid w:val="00C81162"/>
    <w:rsid w:val="00C82EC7"/>
    <w:rsid w:val="00C83258"/>
    <w:rsid w:val="00C83666"/>
    <w:rsid w:val="00C843AC"/>
    <w:rsid w:val="00C870B5"/>
    <w:rsid w:val="00C907DF"/>
    <w:rsid w:val="00C91630"/>
    <w:rsid w:val="00C93AC0"/>
    <w:rsid w:val="00C9558A"/>
    <w:rsid w:val="00C966EB"/>
    <w:rsid w:val="00CA004F"/>
    <w:rsid w:val="00CA04B1"/>
    <w:rsid w:val="00CA2DFC"/>
    <w:rsid w:val="00CA31E0"/>
    <w:rsid w:val="00CA4EC9"/>
    <w:rsid w:val="00CB03D4"/>
    <w:rsid w:val="00CB0617"/>
    <w:rsid w:val="00CB137B"/>
    <w:rsid w:val="00CB1D11"/>
    <w:rsid w:val="00CB59F3"/>
    <w:rsid w:val="00CB7D0F"/>
    <w:rsid w:val="00CC3271"/>
    <w:rsid w:val="00CC35EF"/>
    <w:rsid w:val="00CC4020"/>
    <w:rsid w:val="00CC4998"/>
    <w:rsid w:val="00CC5048"/>
    <w:rsid w:val="00CC6246"/>
    <w:rsid w:val="00CC7937"/>
    <w:rsid w:val="00CD0232"/>
    <w:rsid w:val="00CD09E0"/>
    <w:rsid w:val="00CD43C9"/>
    <w:rsid w:val="00CE07FA"/>
    <w:rsid w:val="00CE4F40"/>
    <w:rsid w:val="00CE5E46"/>
    <w:rsid w:val="00CE7068"/>
    <w:rsid w:val="00CF10E3"/>
    <w:rsid w:val="00CF1823"/>
    <w:rsid w:val="00CF49CC"/>
    <w:rsid w:val="00CF6CBE"/>
    <w:rsid w:val="00CF732A"/>
    <w:rsid w:val="00D01032"/>
    <w:rsid w:val="00D03A27"/>
    <w:rsid w:val="00D04F0B"/>
    <w:rsid w:val="00D07937"/>
    <w:rsid w:val="00D10CBF"/>
    <w:rsid w:val="00D10D5A"/>
    <w:rsid w:val="00D10FEF"/>
    <w:rsid w:val="00D120AF"/>
    <w:rsid w:val="00D12E8B"/>
    <w:rsid w:val="00D1463A"/>
    <w:rsid w:val="00D15A11"/>
    <w:rsid w:val="00D15F11"/>
    <w:rsid w:val="00D1621F"/>
    <w:rsid w:val="00D22B4D"/>
    <w:rsid w:val="00D23547"/>
    <w:rsid w:val="00D242B5"/>
    <w:rsid w:val="00D252C9"/>
    <w:rsid w:val="00D270FA"/>
    <w:rsid w:val="00D31FA6"/>
    <w:rsid w:val="00D32DDF"/>
    <w:rsid w:val="00D3313E"/>
    <w:rsid w:val="00D36206"/>
    <w:rsid w:val="00D36E93"/>
    <w:rsid w:val="00D3700C"/>
    <w:rsid w:val="00D41940"/>
    <w:rsid w:val="00D436E2"/>
    <w:rsid w:val="00D5114D"/>
    <w:rsid w:val="00D603BF"/>
    <w:rsid w:val="00D638E0"/>
    <w:rsid w:val="00D653B1"/>
    <w:rsid w:val="00D65675"/>
    <w:rsid w:val="00D656A2"/>
    <w:rsid w:val="00D65C41"/>
    <w:rsid w:val="00D676BF"/>
    <w:rsid w:val="00D72040"/>
    <w:rsid w:val="00D740A5"/>
    <w:rsid w:val="00D74425"/>
    <w:rsid w:val="00D74AE1"/>
    <w:rsid w:val="00D75CB0"/>
    <w:rsid w:val="00D75D42"/>
    <w:rsid w:val="00D80A15"/>
    <w:rsid w:val="00D80B20"/>
    <w:rsid w:val="00D816DC"/>
    <w:rsid w:val="00D81AA3"/>
    <w:rsid w:val="00D82392"/>
    <w:rsid w:val="00D82C1B"/>
    <w:rsid w:val="00D865A8"/>
    <w:rsid w:val="00D9012A"/>
    <w:rsid w:val="00D908C5"/>
    <w:rsid w:val="00D91AD3"/>
    <w:rsid w:val="00D92C2D"/>
    <w:rsid w:val="00D9361E"/>
    <w:rsid w:val="00D94F38"/>
    <w:rsid w:val="00D96F91"/>
    <w:rsid w:val="00DA005A"/>
    <w:rsid w:val="00DA149D"/>
    <w:rsid w:val="00DA17CD"/>
    <w:rsid w:val="00DA2A45"/>
    <w:rsid w:val="00DA6C2A"/>
    <w:rsid w:val="00DB0E4C"/>
    <w:rsid w:val="00DB25B3"/>
    <w:rsid w:val="00DB3B2C"/>
    <w:rsid w:val="00DB57E8"/>
    <w:rsid w:val="00DB6F30"/>
    <w:rsid w:val="00DC10FE"/>
    <w:rsid w:val="00DC130B"/>
    <w:rsid w:val="00DC1C10"/>
    <w:rsid w:val="00DC23C4"/>
    <w:rsid w:val="00DC331B"/>
    <w:rsid w:val="00DC6F92"/>
    <w:rsid w:val="00DD60F2"/>
    <w:rsid w:val="00DD69FB"/>
    <w:rsid w:val="00DE0893"/>
    <w:rsid w:val="00DE23BD"/>
    <w:rsid w:val="00DE2814"/>
    <w:rsid w:val="00DE2D87"/>
    <w:rsid w:val="00DE6796"/>
    <w:rsid w:val="00DF2DE2"/>
    <w:rsid w:val="00DF41B2"/>
    <w:rsid w:val="00DF47E2"/>
    <w:rsid w:val="00DF76E9"/>
    <w:rsid w:val="00E00966"/>
    <w:rsid w:val="00E01272"/>
    <w:rsid w:val="00E017E8"/>
    <w:rsid w:val="00E023D1"/>
    <w:rsid w:val="00E028C6"/>
    <w:rsid w:val="00E03067"/>
    <w:rsid w:val="00E03814"/>
    <w:rsid w:val="00E03846"/>
    <w:rsid w:val="00E03A07"/>
    <w:rsid w:val="00E04B0C"/>
    <w:rsid w:val="00E06421"/>
    <w:rsid w:val="00E073A5"/>
    <w:rsid w:val="00E07BDD"/>
    <w:rsid w:val="00E07C60"/>
    <w:rsid w:val="00E1085E"/>
    <w:rsid w:val="00E10BDB"/>
    <w:rsid w:val="00E13CC9"/>
    <w:rsid w:val="00E16EB4"/>
    <w:rsid w:val="00E20A7D"/>
    <w:rsid w:val="00E20F42"/>
    <w:rsid w:val="00E21A27"/>
    <w:rsid w:val="00E2225D"/>
    <w:rsid w:val="00E22643"/>
    <w:rsid w:val="00E25E92"/>
    <w:rsid w:val="00E27A2F"/>
    <w:rsid w:val="00E30996"/>
    <w:rsid w:val="00E30A98"/>
    <w:rsid w:val="00E33C42"/>
    <w:rsid w:val="00E3511E"/>
    <w:rsid w:val="00E42A94"/>
    <w:rsid w:val="00E45263"/>
    <w:rsid w:val="00E458BF"/>
    <w:rsid w:val="00E47285"/>
    <w:rsid w:val="00E4788D"/>
    <w:rsid w:val="00E47912"/>
    <w:rsid w:val="00E5035D"/>
    <w:rsid w:val="00E5180D"/>
    <w:rsid w:val="00E51C33"/>
    <w:rsid w:val="00E54676"/>
    <w:rsid w:val="00E54AD5"/>
    <w:rsid w:val="00E54BFB"/>
    <w:rsid w:val="00E54CD7"/>
    <w:rsid w:val="00E55674"/>
    <w:rsid w:val="00E557D1"/>
    <w:rsid w:val="00E564D1"/>
    <w:rsid w:val="00E56E87"/>
    <w:rsid w:val="00E6089B"/>
    <w:rsid w:val="00E60D01"/>
    <w:rsid w:val="00E66F4B"/>
    <w:rsid w:val="00E706E7"/>
    <w:rsid w:val="00E706F8"/>
    <w:rsid w:val="00E739CE"/>
    <w:rsid w:val="00E76B2C"/>
    <w:rsid w:val="00E77587"/>
    <w:rsid w:val="00E818AD"/>
    <w:rsid w:val="00E84229"/>
    <w:rsid w:val="00E843F0"/>
    <w:rsid w:val="00E84965"/>
    <w:rsid w:val="00E857D0"/>
    <w:rsid w:val="00E85F6F"/>
    <w:rsid w:val="00E86147"/>
    <w:rsid w:val="00E877DC"/>
    <w:rsid w:val="00E87D45"/>
    <w:rsid w:val="00E90AEF"/>
    <w:rsid w:val="00E90E4E"/>
    <w:rsid w:val="00E92DA6"/>
    <w:rsid w:val="00E92EC5"/>
    <w:rsid w:val="00E9391E"/>
    <w:rsid w:val="00E95C05"/>
    <w:rsid w:val="00EA0CCB"/>
    <w:rsid w:val="00EA1052"/>
    <w:rsid w:val="00EA218F"/>
    <w:rsid w:val="00EA4F29"/>
    <w:rsid w:val="00EA5B27"/>
    <w:rsid w:val="00EA5F83"/>
    <w:rsid w:val="00EA6F9D"/>
    <w:rsid w:val="00EA7D5F"/>
    <w:rsid w:val="00EB2273"/>
    <w:rsid w:val="00EB3532"/>
    <w:rsid w:val="00EB6C62"/>
    <w:rsid w:val="00EB6F3C"/>
    <w:rsid w:val="00EB788A"/>
    <w:rsid w:val="00EC0CF9"/>
    <w:rsid w:val="00EC1E2C"/>
    <w:rsid w:val="00EC254E"/>
    <w:rsid w:val="00EC2B9A"/>
    <w:rsid w:val="00EC3723"/>
    <w:rsid w:val="00EC5250"/>
    <w:rsid w:val="00EC568A"/>
    <w:rsid w:val="00EC6629"/>
    <w:rsid w:val="00EC7C87"/>
    <w:rsid w:val="00ED030E"/>
    <w:rsid w:val="00ED2672"/>
    <w:rsid w:val="00ED2A8D"/>
    <w:rsid w:val="00ED3784"/>
    <w:rsid w:val="00ED4450"/>
    <w:rsid w:val="00ED7692"/>
    <w:rsid w:val="00EE2455"/>
    <w:rsid w:val="00EE2F17"/>
    <w:rsid w:val="00EE4F84"/>
    <w:rsid w:val="00EE54CB"/>
    <w:rsid w:val="00EE6424"/>
    <w:rsid w:val="00EF1936"/>
    <w:rsid w:val="00EF1C54"/>
    <w:rsid w:val="00EF2281"/>
    <w:rsid w:val="00EF404B"/>
    <w:rsid w:val="00EF686B"/>
    <w:rsid w:val="00EF78D6"/>
    <w:rsid w:val="00EF7C9A"/>
    <w:rsid w:val="00F00376"/>
    <w:rsid w:val="00F00E46"/>
    <w:rsid w:val="00F01F0C"/>
    <w:rsid w:val="00F02541"/>
    <w:rsid w:val="00F02A5A"/>
    <w:rsid w:val="00F06A46"/>
    <w:rsid w:val="00F06ECB"/>
    <w:rsid w:val="00F10522"/>
    <w:rsid w:val="00F1078D"/>
    <w:rsid w:val="00F10E3B"/>
    <w:rsid w:val="00F11368"/>
    <w:rsid w:val="00F11764"/>
    <w:rsid w:val="00F118B2"/>
    <w:rsid w:val="00F1276C"/>
    <w:rsid w:val="00F157E2"/>
    <w:rsid w:val="00F16C7D"/>
    <w:rsid w:val="00F17859"/>
    <w:rsid w:val="00F21960"/>
    <w:rsid w:val="00F2228C"/>
    <w:rsid w:val="00F23723"/>
    <w:rsid w:val="00F24DE8"/>
    <w:rsid w:val="00F259E2"/>
    <w:rsid w:val="00F30739"/>
    <w:rsid w:val="00F346A3"/>
    <w:rsid w:val="00F404B9"/>
    <w:rsid w:val="00F40DC3"/>
    <w:rsid w:val="00F41F0B"/>
    <w:rsid w:val="00F44E3F"/>
    <w:rsid w:val="00F46431"/>
    <w:rsid w:val="00F50222"/>
    <w:rsid w:val="00F50E44"/>
    <w:rsid w:val="00F51412"/>
    <w:rsid w:val="00F52277"/>
    <w:rsid w:val="00F527AC"/>
    <w:rsid w:val="00F54984"/>
    <w:rsid w:val="00F5503F"/>
    <w:rsid w:val="00F55AD7"/>
    <w:rsid w:val="00F574B5"/>
    <w:rsid w:val="00F61D83"/>
    <w:rsid w:val="00F628DA"/>
    <w:rsid w:val="00F636EF"/>
    <w:rsid w:val="00F646EA"/>
    <w:rsid w:val="00F64BE0"/>
    <w:rsid w:val="00F65DD1"/>
    <w:rsid w:val="00F707B3"/>
    <w:rsid w:val="00F71135"/>
    <w:rsid w:val="00F730DC"/>
    <w:rsid w:val="00F741EE"/>
    <w:rsid w:val="00F74309"/>
    <w:rsid w:val="00F8170F"/>
    <w:rsid w:val="00F82334"/>
    <w:rsid w:val="00F82446"/>
    <w:rsid w:val="00F828E7"/>
    <w:rsid w:val="00F82C35"/>
    <w:rsid w:val="00F83068"/>
    <w:rsid w:val="00F83D52"/>
    <w:rsid w:val="00F85647"/>
    <w:rsid w:val="00F90461"/>
    <w:rsid w:val="00F91B03"/>
    <w:rsid w:val="00FA06B2"/>
    <w:rsid w:val="00FA370D"/>
    <w:rsid w:val="00FA5831"/>
    <w:rsid w:val="00FA5F89"/>
    <w:rsid w:val="00FA66F1"/>
    <w:rsid w:val="00FB2048"/>
    <w:rsid w:val="00FB5308"/>
    <w:rsid w:val="00FB5647"/>
    <w:rsid w:val="00FB77D5"/>
    <w:rsid w:val="00FB7C67"/>
    <w:rsid w:val="00FC2E9B"/>
    <w:rsid w:val="00FC378B"/>
    <w:rsid w:val="00FC3977"/>
    <w:rsid w:val="00FD2566"/>
    <w:rsid w:val="00FD25C7"/>
    <w:rsid w:val="00FD2F16"/>
    <w:rsid w:val="00FD2F54"/>
    <w:rsid w:val="00FD4477"/>
    <w:rsid w:val="00FD5D89"/>
    <w:rsid w:val="00FD6065"/>
    <w:rsid w:val="00FE1D34"/>
    <w:rsid w:val="00FE244F"/>
    <w:rsid w:val="00FE2A6F"/>
    <w:rsid w:val="00FE4196"/>
    <w:rsid w:val="00FE41BF"/>
    <w:rsid w:val="00FE41C6"/>
    <w:rsid w:val="00FF07E9"/>
    <w:rsid w:val="00FF0B83"/>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4AFCC"/>
  <w15:docId w15:val="{63239751-8455-4A68-B505-8E03D356A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8"/>
      </w:numPr>
      <w:tabs>
        <w:tab w:val="clear" w:pos="142"/>
        <w:tab w:val="num" w:pos="0"/>
      </w:tabs>
      <w:spacing w:before="240" w:line="240" w:lineRule="atLeast"/>
      <w:ind w:left="709"/>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link w:val="DocumenttypeChar"/>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4"/>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734CF2"/>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tabs>
        <w:tab w:val="clear" w:pos="360"/>
      </w:tabs>
      <w:ind w:left="1276" w:hanging="1276"/>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1"/>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character" w:customStyle="1" w:styleId="normaltextrun">
    <w:name w:val="normaltextrun"/>
    <w:basedOn w:val="DefaultParagraphFont"/>
    <w:rsid w:val="00D242B5"/>
  </w:style>
  <w:style w:type="paragraph" w:styleId="ListParagraph">
    <w:name w:val="List Paragraph"/>
    <w:basedOn w:val="Normal"/>
    <w:uiPriority w:val="34"/>
    <w:qFormat/>
    <w:rsid w:val="00000535"/>
    <w:pPr>
      <w:spacing w:line="240" w:lineRule="auto"/>
      <w:ind w:left="720"/>
      <w:contextualSpacing/>
    </w:pPr>
    <w:rPr>
      <w:rFonts w:ascii="Times New Roman" w:eastAsia="Times New Roman" w:hAnsi="Times New Roman" w:cs="Times New Roman"/>
      <w:sz w:val="24"/>
      <w:szCs w:val="24"/>
      <w:lang w:eastAsia="en-GB"/>
    </w:rPr>
  </w:style>
  <w:style w:type="character" w:customStyle="1" w:styleId="eop">
    <w:name w:val="eop"/>
    <w:basedOn w:val="DefaultParagraphFont"/>
    <w:rsid w:val="00934AFC"/>
  </w:style>
  <w:style w:type="paragraph" w:customStyle="1" w:styleId="paragraph">
    <w:name w:val="paragraph"/>
    <w:basedOn w:val="Normal"/>
    <w:rsid w:val="00934AFC"/>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DocumenttypeChar">
    <w:name w:val="Document type Char"/>
    <w:basedOn w:val="DefaultParagraphFont"/>
    <w:link w:val="Documenttype"/>
    <w:rsid w:val="00B85ABE"/>
    <w:rPr>
      <w:b/>
      <w:caps/>
      <w:color w:val="FFFFFF" w:themeColor="background1"/>
      <w:sz w:val="50"/>
      <w:szCs w:val="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581612">
      <w:bodyDiv w:val="1"/>
      <w:marLeft w:val="0"/>
      <w:marRight w:val="0"/>
      <w:marTop w:val="0"/>
      <w:marBottom w:val="0"/>
      <w:divBdr>
        <w:top w:val="none" w:sz="0" w:space="0" w:color="auto"/>
        <w:left w:val="none" w:sz="0" w:space="0" w:color="auto"/>
        <w:bottom w:val="none" w:sz="0" w:space="0" w:color="auto"/>
        <w:right w:val="none" w:sz="0" w:space="0" w:color="auto"/>
      </w:divBdr>
    </w:div>
    <w:div w:id="344938295">
      <w:bodyDiv w:val="1"/>
      <w:marLeft w:val="0"/>
      <w:marRight w:val="0"/>
      <w:marTop w:val="0"/>
      <w:marBottom w:val="0"/>
      <w:divBdr>
        <w:top w:val="none" w:sz="0" w:space="0" w:color="auto"/>
        <w:left w:val="none" w:sz="0" w:space="0" w:color="auto"/>
        <w:bottom w:val="none" w:sz="0" w:space="0" w:color="auto"/>
        <w:right w:val="none" w:sz="0" w:space="0" w:color="auto"/>
      </w:divBdr>
    </w:div>
    <w:div w:id="553931134">
      <w:bodyDiv w:val="1"/>
      <w:marLeft w:val="0"/>
      <w:marRight w:val="0"/>
      <w:marTop w:val="0"/>
      <w:marBottom w:val="0"/>
      <w:divBdr>
        <w:top w:val="none" w:sz="0" w:space="0" w:color="auto"/>
        <w:left w:val="none" w:sz="0" w:space="0" w:color="auto"/>
        <w:bottom w:val="none" w:sz="0" w:space="0" w:color="auto"/>
        <w:right w:val="none" w:sz="0" w:space="0" w:color="auto"/>
      </w:divBdr>
    </w:div>
    <w:div w:id="858934769">
      <w:bodyDiv w:val="1"/>
      <w:marLeft w:val="0"/>
      <w:marRight w:val="0"/>
      <w:marTop w:val="0"/>
      <w:marBottom w:val="0"/>
      <w:divBdr>
        <w:top w:val="none" w:sz="0" w:space="0" w:color="auto"/>
        <w:left w:val="none" w:sz="0" w:space="0" w:color="auto"/>
        <w:bottom w:val="none" w:sz="0" w:space="0" w:color="auto"/>
        <w:right w:val="none" w:sz="0" w:space="0" w:color="auto"/>
      </w:divBdr>
    </w:div>
    <w:div w:id="1175876770">
      <w:bodyDiv w:val="1"/>
      <w:marLeft w:val="0"/>
      <w:marRight w:val="0"/>
      <w:marTop w:val="0"/>
      <w:marBottom w:val="0"/>
      <w:divBdr>
        <w:top w:val="none" w:sz="0" w:space="0" w:color="auto"/>
        <w:left w:val="none" w:sz="0" w:space="0" w:color="auto"/>
        <w:bottom w:val="none" w:sz="0" w:space="0" w:color="auto"/>
        <w:right w:val="none" w:sz="0" w:space="0" w:color="auto"/>
      </w:divBdr>
    </w:div>
    <w:div w:id="1223902453">
      <w:bodyDiv w:val="1"/>
      <w:marLeft w:val="0"/>
      <w:marRight w:val="0"/>
      <w:marTop w:val="0"/>
      <w:marBottom w:val="0"/>
      <w:divBdr>
        <w:top w:val="none" w:sz="0" w:space="0" w:color="auto"/>
        <w:left w:val="none" w:sz="0" w:space="0" w:color="auto"/>
        <w:bottom w:val="none" w:sz="0" w:space="0" w:color="auto"/>
        <w:right w:val="none" w:sz="0" w:space="0" w:color="auto"/>
      </w:divBdr>
    </w:div>
    <w:div w:id="1357973056">
      <w:bodyDiv w:val="1"/>
      <w:marLeft w:val="0"/>
      <w:marRight w:val="0"/>
      <w:marTop w:val="0"/>
      <w:marBottom w:val="0"/>
      <w:divBdr>
        <w:top w:val="none" w:sz="0" w:space="0" w:color="auto"/>
        <w:left w:val="none" w:sz="0" w:space="0" w:color="auto"/>
        <w:bottom w:val="none" w:sz="0" w:space="0" w:color="auto"/>
        <w:right w:val="none" w:sz="0" w:space="0" w:color="auto"/>
      </w:divBdr>
    </w:div>
    <w:div w:id="2143234206">
      <w:bodyDiv w:val="1"/>
      <w:marLeft w:val="0"/>
      <w:marRight w:val="0"/>
      <w:marTop w:val="0"/>
      <w:marBottom w:val="0"/>
      <w:divBdr>
        <w:top w:val="none" w:sz="0" w:space="0" w:color="auto"/>
        <w:left w:val="none" w:sz="0" w:space="0" w:color="auto"/>
        <w:bottom w:val="none" w:sz="0" w:space="0" w:color="auto"/>
        <w:right w:val="none" w:sz="0" w:space="0" w:color="auto"/>
      </w:divBdr>
      <w:divsChild>
        <w:div w:id="414016986">
          <w:marLeft w:val="850"/>
          <w:marRight w:val="0"/>
          <w:marTop w:val="240"/>
          <w:marBottom w:val="0"/>
          <w:divBdr>
            <w:top w:val="none" w:sz="0" w:space="0" w:color="auto"/>
            <w:left w:val="none" w:sz="0" w:space="0" w:color="auto"/>
            <w:bottom w:val="none" w:sz="0" w:space="0" w:color="auto"/>
            <w:right w:val="none" w:sz="0" w:space="0" w:color="auto"/>
          </w:divBdr>
        </w:div>
        <w:div w:id="1661688770">
          <w:marLeft w:val="432"/>
          <w:marRight w:val="0"/>
          <w:marTop w:val="240"/>
          <w:marBottom w:val="0"/>
          <w:divBdr>
            <w:top w:val="none" w:sz="0" w:space="0" w:color="auto"/>
            <w:left w:val="none" w:sz="0" w:space="0" w:color="auto"/>
            <w:bottom w:val="none" w:sz="0" w:space="0" w:color="auto"/>
            <w:right w:val="none" w:sz="0" w:space="0" w:color="auto"/>
          </w:divBdr>
        </w:div>
        <w:div w:id="1770075594">
          <w:marLeft w:val="85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header" Target="header8.xml"/><Relationship Id="rId39" Type="http://schemas.microsoft.com/office/2011/relationships/people" Target="people.xml"/><Relationship Id="rId21" Type="http://schemas.openxmlformats.org/officeDocument/2006/relationships/header" Target="header4.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7.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image" Target="media/image8.JPG"/><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5.xml"/><Relationship Id="rId36" Type="http://schemas.openxmlformats.org/officeDocument/2006/relationships/header" Target="header12.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image" Target="media/image6.JPG"/><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56345cd5d459e4f3940584481716e7b1">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d3bed3daa67d7c6e6ce754ff02838e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9CC8CF66-BD89-4F79-B357-AD04613AE98D}"/>
</file>

<file path=customXml/itemProps3.xml><?xml version="1.0" encoding="utf-8"?>
<ds:datastoreItem xmlns:ds="http://schemas.openxmlformats.org/officeDocument/2006/customXml" ds:itemID="{022EAFAC-5D28-4596-B789-F9255A8AE14F}">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Metadata/LabelInfo.xml><?xml version="1.0" encoding="utf-8"?>
<clbl:labelList xmlns:clbl="http://schemas.microsoft.com/office/2020/mipLabelMetadata">
  <clbl:label id="{0c0338a6-9561-4ee8-b8d6-4e89cbd520a0}" enabled="0" method="" siteId="{0c0338a6-9561-4ee8-b8d6-4e89cbd520a0}" removed="1"/>
</clbl:labelList>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4</TotalTime>
  <Pages>16</Pages>
  <Words>4863</Words>
  <Characters>27722</Characters>
  <Application>Microsoft Office Word</Application>
  <DocSecurity>0</DocSecurity>
  <Lines>231</Lines>
  <Paragraphs>65</Paragraphs>
  <ScaleCrop>false</ScaleCrop>
  <HeadingPairs>
    <vt:vector size="8" baseType="variant">
      <vt:variant>
        <vt:lpstr>Título</vt:lpstr>
      </vt:variant>
      <vt:variant>
        <vt:i4>1</vt:i4>
      </vt:variant>
      <vt:variant>
        <vt:lpstr>Rubrik</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IALA Guideline 1115</vt:lpstr>
    </vt:vector>
  </TitlesOfParts>
  <Manager>IALA</Manager>
  <Company>IALA</Company>
  <LinksUpToDate>false</LinksUpToDate>
  <CharactersWithSpaces>32520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IALA</dc:subject>
  <dc:creator>Alisa Nechyporuk</dc:creator>
  <cp:keywords/>
  <dc:description/>
  <cp:lastModifiedBy>Trevor Harris</cp:lastModifiedBy>
  <cp:revision>2</cp:revision>
  <cp:lastPrinted>2024-11-15T19:10:00Z</cp:lastPrinted>
  <dcterms:created xsi:type="dcterms:W3CDTF">2025-10-23T07:22:00Z</dcterms:created>
  <dcterms:modified xsi:type="dcterms:W3CDTF">2025-10-23T07:22:00Z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